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A1A674" w14:textId="77777777" w:rsidR="00D81009" w:rsidRPr="004E3B63" w:rsidRDefault="00D81009" w:rsidP="00D81009">
      <w:pPr>
        <w:jc w:val="center"/>
        <w:rPr>
          <w:rFonts w:ascii="Times New Roman" w:hAnsi="Times New Roman"/>
          <w:b/>
          <w:color w:val="000000" w:themeColor="text1"/>
        </w:rPr>
      </w:pPr>
      <w:r w:rsidRPr="004E3B63">
        <w:rPr>
          <w:rFonts w:ascii="Times New Roman" w:hAnsi="Times New Roman"/>
          <w:b/>
          <w:color w:val="000000" w:themeColor="text1"/>
        </w:rPr>
        <w:t>RF</w:t>
      </w:r>
      <w:r w:rsidRPr="008313EF">
        <w:rPr>
          <w:rFonts w:ascii="Times New Roman" w:hAnsi="Times New Roman"/>
          <w:b/>
        </w:rPr>
        <w:t>P</w:t>
      </w:r>
      <w:r w:rsidR="00CD4C79">
        <w:rPr>
          <w:rFonts w:ascii="Times New Roman" w:hAnsi="Times New Roman"/>
          <w:b/>
        </w:rPr>
        <w:t># ASA-</w:t>
      </w:r>
      <w:r w:rsidR="00190F69">
        <w:rPr>
          <w:rFonts w:ascii="Times New Roman" w:hAnsi="Times New Roman"/>
          <w:b/>
        </w:rPr>
        <w:t>21-66603</w:t>
      </w:r>
    </w:p>
    <w:p w14:paraId="667B9105" w14:textId="77777777" w:rsidR="00D81009" w:rsidRPr="004E3B63" w:rsidRDefault="00D81009" w:rsidP="00D81009">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2D7767B3" w14:textId="77777777" w:rsidR="00D81009" w:rsidRPr="006E4F58" w:rsidRDefault="00D81009" w:rsidP="00D81009">
      <w:pPr>
        <w:widowControl/>
        <w:jc w:val="center"/>
        <w:rPr>
          <w:rFonts w:ascii="Times New Roman" w:hAnsi="Times New Roman"/>
          <w:b/>
        </w:rPr>
      </w:pPr>
      <w:r w:rsidRPr="002376E8">
        <w:rPr>
          <w:rFonts w:ascii="Times New Roman" w:hAnsi="Times New Roman"/>
          <w:b/>
        </w:rPr>
        <w:t>ATTACHMENT</w:t>
      </w:r>
      <w:r>
        <w:rPr>
          <w:rFonts w:ascii="Times New Roman" w:hAnsi="Times New Roman"/>
          <w:b/>
        </w:rPr>
        <w:t xml:space="preserve"> B</w:t>
      </w:r>
    </w:p>
    <w:p w14:paraId="58D213AB" w14:textId="77777777" w:rsidR="00D81009" w:rsidRPr="006E4F58" w:rsidRDefault="00D81009" w:rsidP="00D81009">
      <w:pPr>
        <w:rPr>
          <w:rFonts w:ascii="Times New Roman" w:hAnsi="Times New Roman"/>
        </w:rPr>
      </w:pPr>
    </w:p>
    <w:p w14:paraId="0E497891" w14:textId="77777777" w:rsidR="00D81009" w:rsidRPr="006E4F58" w:rsidRDefault="00D81009" w:rsidP="00D81009">
      <w:pPr>
        <w:rPr>
          <w:rFonts w:ascii="Times New Roman" w:hAnsi="Times New Roman"/>
        </w:rPr>
      </w:pPr>
      <w:r w:rsidRPr="006E4F58">
        <w:rPr>
          <w:rFonts w:ascii="Times New Roman" w:hAnsi="Times New Roman"/>
        </w:rPr>
        <w:t xml:space="preserve">This Contract (“this Contract”), </w:t>
      </w:r>
      <w:proofErr w:type="gramStart"/>
      <w:r w:rsidRPr="006E4F58">
        <w:rPr>
          <w:rFonts w:ascii="Times New Roman" w:hAnsi="Times New Roman"/>
        </w:rPr>
        <w:t>entered into</w:t>
      </w:r>
      <w:proofErr w:type="gramEnd"/>
      <w:r w:rsidRPr="006E4F58">
        <w:rPr>
          <w:rFonts w:ascii="Times New Roman" w:hAnsi="Times New Roman"/>
        </w:rPr>
        <w:t xml:space="preserve"> by and </w:t>
      </w:r>
      <w:r>
        <w:rPr>
          <w:rFonts w:ascii="Times New Roman" w:hAnsi="Times New Roman"/>
        </w:rPr>
        <w:t xml:space="preserve">Indiana Department of Administration on behalf of All State Agencies </w:t>
      </w:r>
      <w:r w:rsidRPr="006E4F58">
        <w:rPr>
          <w:rFonts w:ascii="Times New Roman" w:hAnsi="Times New Roman"/>
        </w:rPr>
        <w:t xml:space="preserve">(the “State”) and </w:t>
      </w:r>
      <w:r>
        <w:rPr>
          <w:rFonts w:ascii="Times New Roman" w:hAnsi="Times New Roman"/>
        </w:rPr>
        <w:t xml:space="preserve">The Contractor </w:t>
      </w:r>
      <w:r w:rsidRPr="006E4F58">
        <w:rPr>
          <w:rFonts w:ascii="Times New Roman" w:hAnsi="Times New Roman"/>
        </w:rPr>
        <w:t xml:space="preserve">(the “Contractor”), is executed pursuant to the terms and conditions set forth herein. </w:t>
      </w:r>
      <w:r>
        <w:rPr>
          <w:rFonts w:ascii="Times New Roman" w:hAnsi="Times New Roman"/>
        </w:rPr>
        <w:t xml:space="preserve"> </w:t>
      </w:r>
      <w:r w:rsidRPr="006E4F58">
        <w:rPr>
          <w:rFonts w:ascii="Times New Roman" w:hAnsi="Times New Roman"/>
        </w:rPr>
        <w:t xml:space="preserve">In consideration of </w:t>
      </w:r>
      <w:r>
        <w:rPr>
          <w:rFonts w:ascii="Times New Roman" w:hAnsi="Times New Roman"/>
        </w:rPr>
        <w:t>these</w:t>
      </w:r>
      <w:r w:rsidRPr="006E4F58">
        <w:rPr>
          <w:rFonts w:ascii="Times New Roman" w:hAnsi="Times New Roman"/>
        </w:rPr>
        <w:t xml:space="preserve"> mutual undertakings and covenants, the parties agree as follows:  </w:t>
      </w:r>
    </w:p>
    <w:p w14:paraId="33A3064D" w14:textId="77777777" w:rsidR="00D81009" w:rsidRPr="006E4F58" w:rsidRDefault="00D81009" w:rsidP="00D81009">
      <w:pPr>
        <w:rPr>
          <w:rFonts w:ascii="Times New Roman" w:hAnsi="Times New Roman"/>
        </w:rPr>
      </w:pPr>
    </w:p>
    <w:p w14:paraId="10359796" w14:textId="77777777" w:rsidR="00D81009" w:rsidRDefault="00D81009" w:rsidP="00D81009">
      <w:pPr>
        <w:rPr>
          <w:rFonts w:ascii="Times New Roman" w:hAnsi="Times New Roman"/>
        </w:rPr>
      </w:pPr>
      <w:r w:rsidRPr="006E4F58">
        <w:rPr>
          <w:rFonts w:ascii="Times New Roman" w:hAnsi="Times New Roman"/>
          <w:b/>
        </w:rPr>
        <w:t>1.  Duties of Contractor</w:t>
      </w:r>
      <w:r>
        <w:rPr>
          <w:rFonts w:ascii="Times New Roman" w:hAnsi="Times New Roman"/>
        </w:rPr>
        <w:t xml:space="preserve">.  </w:t>
      </w:r>
    </w:p>
    <w:p w14:paraId="73050046" w14:textId="77777777" w:rsidR="00D81009" w:rsidRDefault="00D81009" w:rsidP="00D81009">
      <w:pPr>
        <w:rPr>
          <w:rFonts w:ascii="Times New Roman" w:hAnsi="Times New Roman"/>
        </w:rPr>
      </w:pPr>
      <w:r w:rsidRPr="006E4F58">
        <w:rPr>
          <w:rFonts w:ascii="Times New Roman" w:hAnsi="Times New Roman"/>
        </w:rPr>
        <w:t>The Contractor</w:t>
      </w:r>
      <w:r>
        <w:rPr>
          <w:rFonts w:ascii="Times New Roman" w:hAnsi="Times New Roman"/>
        </w:rPr>
        <w:t xml:space="preserve"> </w:t>
      </w:r>
      <w:r w:rsidRPr="006E4F58">
        <w:rPr>
          <w:rFonts w:ascii="Times New Roman" w:hAnsi="Times New Roman"/>
        </w:rPr>
        <w:t xml:space="preserve">shall provide the following </w:t>
      </w:r>
      <w:r>
        <w:rPr>
          <w:rFonts w:ascii="Times New Roman" w:hAnsi="Times New Roman"/>
        </w:rPr>
        <w:t xml:space="preserve">required </w:t>
      </w:r>
      <w:r w:rsidRPr="006E4F58">
        <w:rPr>
          <w:rFonts w:ascii="Times New Roman" w:hAnsi="Times New Roman"/>
        </w:rPr>
        <w:t>services relative to this Contract:</w:t>
      </w:r>
      <w:r>
        <w:rPr>
          <w:rFonts w:ascii="Times New Roman" w:hAnsi="Times New Roman"/>
        </w:rPr>
        <w:t xml:space="preserve"> </w:t>
      </w:r>
    </w:p>
    <w:p w14:paraId="21E872C5" w14:textId="77777777" w:rsidR="00D81009" w:rsidRDefault="00D81009" w:rsidP="00D81009">
      <w:pPr>
        <w:rPr>
          <w:rFonts w:ascii="Times New Roman" w:hAnsi="Times New Roman"/>
        </w:rPr>
      </w:pPr>
    </w:p>
    <w:p w14:paraId="6D87B46C" w14:textId="77777777" w:rsidR="00D81009" w:rsidRDefault="00D81009" w:rsidP="00D81009">
      <w:pPr>
        <w:rPr>
          <w:rFonts w:ascii="Times New Roman" w:hAnsi="Times New Roman"/>
        </w:rPr>
      </w:pPr>
      <w:r>
        <w:rPr>
          <w:rFonts w:ascii="Times New Roman" w:hAnsi="Times New Roman"/>
        </w:rPr>
        <w:t xml:space="preserve">The Indiana Department of Administration on behalf of All State Entities here in referred to as (“State”) is establishing a Quantity Purchase Agreement (QPA) for Fingerprint Services. </w:t>
      </w:r>
      <w:r w:rsidRPr="00ED7146">
        <w:rPr>
          <w:rFonts w:ascii="Times New Roman" w:hAnsi="Times New Roman"/>
        </w:rPr>
        <w:t xml:space="preserve">The Contractor shall provide these services and commodities necessary to the State as set forth in RFP </w:t>
      </w:r>
      <w:r w:rsidR="00CD4C79">
        <w:rPr>
          <w:rFonts w:ascii="Times New Roman" w:hAnsi="Times New Roman"/>
        </w:rPr>
        <w:t>ASA-</w:t>
      </w:r>
      <w:r w:rsidR="00190F69" w:rsidRPr="00190F69">
        <w:rPr>
          <w:rFonts w:ascii="Times New Roman" w:hAnsi="Times New Roman"/>
        </w:rPr>
        <w:t>21-66603</w:t>
      </w:r>
      <w:r w:rsidR="00190F69">
        <w:rPr>
          <w:rFonts w:ascii="Times New Roman" w:hAnsi="Times New Roman"/>
        </w:rPr>
        <w:t>,</w:t>
      </w:r>
      <w:r w:rsidRPr="00190F69">
        <w:rPr>
          <w:rFonts w:ascii="Times New Roman" w:hAnsi="Times New Roman"/>
        </w:rPr>
        <w:t xml:space="preserve"> </w:t>
      </w:r>
      <w:r w:rsidRPr="00ED7146">
        <w:rPr>
          <w:rFonts w:ascii="Times New Roman" w:hAnsi="Times New Roman"/>
        </w:rPr>
        <w:t>the Contractor’s response, and clarifications, attached hereto in specific exhibits and made a part of this Contract herein by reference. The following contract exhibits are hereby included in this Contract and incorporated herein by reference as follows:</w:t>
      </w:r>
    </w:p>
    <w:p w14:paraId="0A2190AB" w14:textId="77777777" w:rsidR="00D81009" w:rsidRPr="00ED7146" w:rsidRDefault="00D81009" w:rsidP="00D81009">
      <w:pPr>
        <w:rPr>
          <w:rFonts w:ascii="Garamond" w:hAnsi="Garamond" w:cs="Calibri"/>
          <w:b/>
          <w:color w:val="000000" w:themeColor="text1"/>
          <w:szCs w:val="24"/>
        </w:rPr>
      </w:pPr>
    </w:p>
    <w:p w14:paraId="44B7A64B" w14:textId="77777777" w:rsidR="00D81009" w:rsidRDefault="00D81009" w:rsidP="00D81009">
      <w:pPr>
        <w:ind w:left="1440" w:firstLine="720"/>
        <w:rPr>
          <w:rFonts w:ascii="Times New Roman" w:hAnsi="Times New Roman"/>
          <w:b/>
        </w:rPr>
      </w:pPr>
      <w:r>
        <w:rPr>
          <w:rFonts w:ascii="Times New Roman" w:hAnsi="Times New Roman"/>
          <w:b/>
        </w:rPr>
        <w:t xml:space="preserve">Exhibit </w:t>
      </w:r>
      <w:r w:rsidR="00C81B84">
        <w:rPr>
          <w:rFonts w:ascii="Times New Roman" w:hAnsi="Times New Roman"/>
          <w:b/>
        </w:rPr>
        <w:t>A</w:t>
      </w:r>
      <w:r>
        <w:rPr>
          <w:rFonts w:ascii="Times New Roman" w:hAnsi="Times New Roman"/>
          <w:b/>
        </w:rPr>
        <w:t xml:space="preserve"> – Performance Metrics</w:t>
      </w:r>
    </w:p>
    <w:p w14:paraId="54737199" w14:textId="77777777" w:rsidR="00D81009" w:rsidRDefault="00D81009" w:rsidP="00D81009">
      <w:pPr>
        <w:ind w:left="1440" w:firstLine="720"/>
        <w:rPr>
          <w:rFonts w:ascii="Times New Roman" w:hAnsi="Times New Roman"/>
          <w:b/>
        </w:rPr>
      </w:pPr>
      <w:r>
        <w:rPr>
          <w:rFonts w:ascii="Times New Roman" w:hAnsi="Times New Roman"/>
          <w:b/>
        </w:rPr>
        <w:t xml:space="preserve">Exhibit </w:t>
      </w:r>
      <w:r w:rsidR="00C81B84">
        <w:rPr>
          <w:rFonts w:ascii="Times New Roman" w:hAnsi="Times New Roman"/>
          <w:b/>
        </w:rPr>
        <w:t>B</w:t>
      </w:r>
      <w:r>
        <w:rPr>
          <w:rFonts w:ascii="Times New Roman" w:hAnsi="Times New Roman"/>
          <w:b/>
        </w:rPr>
        <w:t xml:space="preserve"> – Service Level Agreement</w:t>
      </w:r>
    </w:p>
    <w:p w14:paraId="6BD9D910" w14:textId="77777777" w:rsidR="002A3180" w:rsidRDefault="00D81009" w:rsidP="00D81009">
      <w:pPr>
        <w:ind w:left="1440" w:firstLine="720"/>
        <w:rPr>
          <w:rFonts w:ascii="Times New Roman" w:hAnsi="Times New Roman"/>
          <w:b/>
        </w:rPr>
      </w:pPr>
      <w:r>
        <w:rPr>
          <w:rFonts w:ascii="Times New Roman" w:hAnsi="Times New Roman"/>
          <w:b/>
        </w:rPr>
        <w:t xml:space="preserve">Exhibit </w:t>
      </w:r>
      <w:r w:rsidR="00C81B84">
        <w:rPr>
          <w:rFonts w:ascii="Times New Roman" w:hAnsi="Times New Roman"/>
          <w:b/>
        </w:rPr>
        <w:t>C</w:t>
      </w:r>
      <w:r>
        <w:rPr>
          <w:rFonts w:ascii="Times New Roman" w:hAnsi="Times New Roman"/>
          <w:b/>
        </w:rPr>
        <w:t xml:space="preserve"> – Service Pricing</w:t>
      </w:r>
    </w:p>
    <w:p w14:paraId="1F693CE4" w14:textId="77777777" w:rsidR="00D81009" w:rsidRDefault="002A3180" w:rsidP="00D81009">
      <w:pPr>
        <w:ind w:left="1440" w:firstLine="720"/>
        <w:rPr>
          <w:rFonts w:ascii="Times New Roman" w:hAnsi="Times New Roman"/>
          <w:b/>
        </w:rPr>
      </w:pPr>
      <w:r>
        <w:rPr>
          <w:rFonts w:ascii="Times New Roman" w:hAnsi="Times New Roman"/>
          <w:b/>
        </w:rPr>
        <w:t xml:space="preserve">Exhibit </w:t>
      </w:r>
      <w:r w:rsidR="00C81B84">
        <w:rPr>
          <w:rFonts w:ascii="Times New Roman" w:hAnsi="Times New Roman"/>
          <w:b/>
        </w:rPr>
        <w:t>D</w:t>
      </w:r>
      <w:r>
        <w:rPr>
          <w:rFonts w:ascii="Times New Roman" w:hAnsi="Times New Roman"/>
          <w:b/>
        </w:rPr>
        <w:t xml:space="preserve"> – User Access Levels</w:t>
      </w:r>
      <w:r w:rsidR="00D81009">
        <w:rPr>
          <w:rFonts w:ascii="Times New Roman" w:hAnsi="Times New Roman"/>
          <w:b/>
        </w:rPr>
        <w:t xml:space="preserve"> </w:t>
      </w:r>
    </w:p>
    <w:p w14:paraId="2351B6E5" w14:textId="77777777" w:rsidR="008F368C" w:rsidRDefault="008F368C" w:rsidP="00D81009">
      <w:pPr>
        <w:ind w:left="1440" w:firstLine="720"/>
        <w:rPr>
          <w:rFonts w:ascii="Times New Roman" w:hAnsi="Times New Roman"/>
          <w:b/>
        </w:rPr>
      </w:pPr>
      <w:r>
        <w:rPr>
          <w:rFonts w:ascii="Times New Roman" w:hAnsi="Times New Roman"/>
          <w:b/>
        </w:rPr>
        <w:t xml:space="preserve">Exhibit </w:t>
      </w:r>
      <w:r w:rsidR="00C81B84">
        <w:rPr>
          <w:rFonts w:ascii="Times New Roman" w:hAnsi="Times New Roman"/>
          <w:b/>
        </w:rPr>
        <w:t>E</w:t>
      </w:r>
      <w:r>
        <w:rPr>
          <w:rFonts w:ascii="Times New Roman" w:hAnsi="Times New Roman"/>
          <w:b/>
        </w:rPr>
        <w:t xml:space="preserve"> – Urban-Rural Classification </w:t>
      </w:r>
    </w:p>
    <w:p w14:paraId="10E22E49" w14:textId="77777777" w:rsidR="00A85D43" w:rsidRDefault="00A85D43" w:rsidP="00D81009">
      <w:pPr>
        <w:ind w:left="1440" w:firstLine="720"/>
        <w:rPr>
          <w:rFonts w:ascii="Times New Roman" w:hAnsi="Times New Roman"/>
          <w:b/>
        </w:rPr>
      </w:pPr>
      <w:r>
        <w:rPr>
          <w:rFonts w:ascii="Times New Roman" w:hAnsi="Times New Roman"/>
          <w:b/>
        </w:rPr>
        <w:t>Exhibit F – Indiana Authorization and Notification Form</w:t>
      </w:r>
    </w:p>
    <w:p w14:paraId="501657BF" w14:textId="77777777" w:rsidR="00A85D43" w:rsidRDefault="00A85D43" w:rsidP="00D81009">
      <w:pPr>
        <w:ind w:left="1440" w:firstLine="720"/>
        <w:rPr>
          <w:rFonts w:ascii="Times New Roman" w:hAnsi="Times New Roman"/>
          <w:b/>
        </w:rPr>
      </w:pPr>
      <w:r>
        <w:rPr>
          <w:rFonts w:ascii="Times New Roman" w:hAnsi="Times New Roman"/>
          <w:b/>
        </w:rPr>
        <w:t>Exhibit G – Agency Privacy Requirements for NCJ Justice Applicants</w:t>
      </w:r>
    </w:p>
    <w:p w14:paraId="04312131" w14:textId="77777777" w:rsidR="00A85D43" w:rsidRDefault="00A85D43" w:rsidP="00D81009">
      <w:pPr>
        <w:ind w:left="1440" w:firstLine="720"/>
        <w:rPr>
          <w:rFonts w:ascii="Times New Roman" w:hAnsi="Times New Roman"/>
          <w:b/>
        </w:rPr>
      </w:pPr>
      <w:r>
        <w:rPr>
          <w:rFonts w:ascii="Times New Roman" w:hAnsi="Times New Roman"/>
          <w:b/>
        </w:rPr>
        <w:t xml:space="preserve">Exhibit H – Non-Criminal Justice Applicant’s Privacy Rights </w:t>
      </w:r>
    </w:p>
    <w:p w14:paraId="6BD3105E" w14:textId="77777777" w:rsidR="00A85D43" w:rsidRDefault="00A85D43" w:rsidP="00D81009">
      <w:pPr>
        <w:ind w:left="1440" w:firstLine="720"/>
        <w:rPr>
          <w:rFonts w:ascii="Times New Roman" w:hAnsi="Times New Roman"/>
          <w:b/>
        </w:rPr>
      </w:pPr>
      <w:r>
        <w:rPr>
          <w:rFonts w:ascii="Times New Roman" w:hAnsi="Times New Roman"/>
          <w:b/>
        </w:rPr>
        <w:t>Exhibit I – Privacy Act Statement</w:t>
      </w:r>
    </w:p>
    <w:p w14:paraId="1B27CF80" w14:textId="77777777" w:rsidR="00A85D43" w:rsidRDefault="00A85D43" w:rsidP="00D81009">
      <w:pPr>
        <w:ind w:left="1440" w:firstLine="720"/>
        <w:rPr>
          <w:rFonts w:ascii="Times New Roman" w:hAnsi="Times New Roman"/>
          <w:b/>
        </w:rPr>
      </w:pPr>
      <w:r>
        <w:rPr>
          <w:rFonts w:ascii="Times New Roman" w:hAnsi="Times New Roman"/>
          <w:b/>
        </w:rPr>
        <w:t>Exhibit J – Indiana Disclosure NCPA/VCA Notice 2020</w:t>
      </w:r>
    </w:p>
    <w:p w14:paraId="615023F6" w14:textId="77777777" w:rsidR="00A85D43" w:rsidRDefault="00A85D43" w:rsidP="00D81009">
      <w:pPr>
        <w:ind w:left="1440" w:firstLine="720"/>
        <w:rPr>
          <w:rFonts w:ascii="Times New Roman" w:hAnsi="Times New Roman"/>
          <w:b/>
        </w:rPr>
      </w:pPr>
      <w:r>
        <w:rPr>
          <w:rFonts w:ascii="Times New Roman" w:hAnsi="Times New Roman"/>
          <w:b/>
        </w:rPr>
        <w:t xml:space="preserve">Exhibit K – Indiana Identity Verification </w:t>
      </w:r>
    </w:p>
    <w:p w14:paraId="5A8072A0" w14:textId="77777777" w:rsidR="00D81009" w:rsidRDefault="00D81009" w:rsidP="00D81009">
      <w:pPr>
        <w:rPr>
          <w:rFonts w:ascii="Times New Roman" w:hAnsi="Times New Roman"/>
          <w:b/>
        </w:rPr>
      </w:pPr>
    </w:p>
    <w:p w14:paraId="0CBA514D" w14:textId="77777777" w:rsidR="00D81009" w:rsidRDefault="00D81009" w:rsidP="00D81009">
      <w:pPr>
        <w:rPr>
          <w:rFonts w:ascii="Times New Roman" w:hAnsi="Times New Roman"/>
        </w:rPr>
      </w:pPr>
      <w:r>
        <w:rPr>
          <w:rFonts w:ascii="Times New Roman" w:hAnsi="Times New Roman"/>
        </w:rPr>
        <w:t xml:space="preserve">The duties of the Contractor are set forth, attached hereto and fully incorporated herein: </w:t>
      </w:r>
    </w:p>
    <w:p w14:paraId="62CD9D09" w14:textId="77777777" w:rsidR="00D81009" w:rsidRDefault="00D81009" w:rsidP="00D81009">
      <w:pPr>
        <w:rPr>
          <w:rFonts w:ascii="Times New Roman" w:hAnsi="Times New Roman"/>
        </w:rPr>
      </w:pPr>
    </w:p>
    <w:p w14:paraId="050E469A" w14:textId="77777777" w:rsidR="00D81009" w:rsidRPr="00372118" w:rsidRDefault="00D81009" w:rsidP="00D81009">
      <w:pPr>
        <w:pStyle w:val="ListParagraph"/>
        <w:widowControl/>
        <w:numPr>
          <w:ilvl w:val="0"/>
          <w:numId w:val="1"/>
        </w:numPr>
        <w:rPr>
          <w:rFonts w:ascii="Times New Roman" w:hAnsi="Times New Roman"/>
          <w:b/>
          <w:szCs w:val="24"/>
        </w:rPr>
      </w:pPr>
      <w:r w:rsidRPr="00372118">
        <w:rPr>
          <w:rFonts w:ascii="Times New Roman" w:hAnsi="Times New Roman"/>
          <w:b/>
          <w:szCs w:val="24"/>
        </w:rPr>
        <w:t>Entities Eligible to Utilize Contract</w:t>
      </w:r>
    </w:p>
    <w:p w14:paraId="0FB73DBE" w14:textId="77777777" w:rsidR="00D81009" w:rsidRPr="00372118" w:rsidRDefault="00D81009" w:rsidP="00D81009">
      <w:pPr>
        <w:pStyle w:val="NoSpacing"/>
        <w:numPr>
          <w:ilvl w:val="0"/>
          <w:numId w:val="2"/>
        </w:numPr>
        <w:rPr>
          <w:rFonts w:ascii="Times New Roman" w:hAnsi="Times New Roman" w:cs="Times New Roman"/>
          <w:sz w:val="24"/>
          <w:szCs w:val="24"/>
          <w:u w:val="single"/>
        </w:rPr>
      </w:pPr>
      <w:r>
        <w:rPr>
          <w:rFonts w:ascii="Times New Roman" w:hAnsi="Times New Roman" w:cs="Times New Roman"/>
          <w:sz w:val="24"/>
          <w:szCs w:val="24"/>
          <w:u w:val="single"/>
        </w:rPr>
        <w:t xml:space="preserve">Authorized Recipient </w:t>
      </w:r>
    </w:p>
    <w:p w14:paraId="03C8538E" w14:textId="77777777" w:rsidR="00D81009" w:rsidRPr="00372118" w:rsidRDefault="00D81009" w:rsidP="00D81009">
      <w:pPr>
        <w:pStyle w:val="NoSpacing"/>
        <w:ind w:left="1440"/>
        <w:rPr>
          <w:rFonts w:ascii="Times New Roman" w:hAnsi="Times New Roman" w:cs="Times New Roman"/>
          <w:sz w:val="24"/>
          <w:szCs w:val="24"/>
        </w:rPr>
      </w:pPr>
      <w:r w:rsidRPr="00372118">
        <w:rPr>
          <w:rFonts w:ascii="Times New Roman" w:hAnsi="Times New Roman" w:cs="Times New Roman"/>
          <w:sz w:val="24"/>
          <w:szCs w:val="24"/>
        </w:rPr>
        <w:t xml:space="preserve">As defined in </w:t>
      </w:r>
      <w:r>
        <w:rPr>
          <w:rFonts w:ascii="Times New Roman" w:hAnsi="Times New Roman" w:cs="Times New Roman"/>
          <w:sz w:val="24"/>
          <w:szCs w:val="24"/>
        </w:rPr>
        <w:t xml:space="preserve">the “Security and Management Control Outsourcing Standard for Non-Channelers” as prescribed and set forth pursuant to National Crime Prevention and Privacy Compact. Indiana State Police (ISP) shall assume all duties and responsibilities of the authorized recipient as set forth in these standards. All CJI shall be stored on a server or servers owned, maintained, and operated by ISP. ISP is responsible for providing and managing access and ensuring that all parties are following all laws, rules, regulations, policies, and procedures applicable to such management. </w:t>
      </w:r>
    </w:p>
    <w:p w14:paraId="373A2489" w14:textId="77777777" w:rsidR="00D81009" w:rsidRPr="00372118" w:rsidRDefault="00D81009" w:rsidP="00D81009">
      <w:pPr>
        <w:pStyle w:val="NoSpacing"/>
        <w:ind w:left="1440"/>
        <w:rPr>
          <w:rFonts w:ascii="Times New Roman" w:hAnsi="Times New Roman" w:cs="Times New Roman"/>
          <w:sz w:val="24"/>
          <w:szCs w:val="24"/>
        </w:rPr>
      </w:pPr>
    </w:p>
    <w:p w14:paraId="4C986D37" w14:textId="77777777" w:rsidR="00D81009" w:rsidRPr="00F42522" w:rsidRDefault="00D81009" w:rsidP="00D81009">
      <w:pPr>
        <w:pStyle w:val="NoSpacing"/>
        <w:numPr>
          <w:ilvl w:val="0"/>
          <w:numId w:val="2"/>
        </w:numPr>
        <w:rPr>
          <w:rFonts w:ascii="Times New Roman" w:hAnsi="Times New Roman" w:cs="Times New Roman"/>
          <w:sz w:val="24"/>
          <w:szCs w:val="24"/>
          <w:u w:val="single"/>
        </w:rPr>
      </w:pPr>
      <w:r w:rsidRPr="00F42522">
        <w:rPr>
          <w:rFonts w:ascii="Times New Roman" w:hAnsi="Times New Roman" w:cs="Times New Roman"/>
          <w:sz w:val="24"/>
          <w:szCs w:val="24"/>
          <w:u w:val="single"/>
        </w:rPr>
        <w:t xml:space="preserve">User Agencies </w:t>
      </w:r>
    </w:p>
    <w:p w14:paraId="0EA2C1D5" w14:textId="77777777" w:rsidR="00D81009" w:rsidRDefault="00D81009" w:rsidP="00D81009">
      <w:pPr>
        <w:pStyle w:val="NoSpacing"/>
        <w:ind w:left="1440"/>
        <w:rPr>
          <w:rFonts w:ascii="Times New Roman" w:hAnsi="Times New Roman" w:cs="Times New Roman"/>
          <w:sz w:val="24"/>
          <w:szCs w:val="24"/>
        </w:rPr>
      </w:pPr>
      <w:r>
        <w:rPr>
          <w:rFonts w:ascii="Times New Roman" w:hAnsi="Times New Roman" w:cs="Times New Roman"/>
          <w:sz w:val="24"/>
          <w:szCs w:val="24"/>
        </w:rPr>
        <w:lastRenderedPageBreak/>
        <w:t xml:space="preserve">User Agencies consist of three categories Main User, Secondary User, and Additional User Agencies. Additional agencies and entities shall be added at any time during the life of the contract with an approved Scope of Work and updated State Statute. </w:t>
      </w:r>
    </w:p>
    <w:p w14:paraId="14F2BC9B" w14:textId="77777777" w:rsidR="00BF31F3" w:rsidRDefault="00BF31F3" w:rsidP="00D81009">
      <w:pPr>
        <w:pStyle w:val="NoSpacing"/>
        <w:numPr>
          <w:ilvl w:val="6"/>
          <w:numId w:val="3"/>
        </w:numPr>
        <w:rPr>
          <w:rFonts w:ascii="Times New Roman" w:hAnsi="Times New Roman" w:cs="Times New Roman"/>
          <w:sz w:val="24"/>
          <w:szCs w:val="24"/>
        </w:rPr>
      </w:pPr>
      <w:r>
        <w:rPr>
          <w:rFonts w:ascii="Times New Roman" w:hAnsi="Times New Roman" w:cs="Times New Roman"/>
          <w:sz w:val="24"/>
          <w:szCs w:val="24"/>
        </w:rPr>
        <w:t>General:</w:t>
      </w:r>
    </w:p>
    <w:p w14:paraId="3F3A50F0" w14:textId="77777777" w:rsidR="00BF31F3" w:rsidRDefault="00BF31F3" w:rsidP="00BF31F3">
      <w:pPr>
        <w:pStyle w:val="NoSpacing"/>
        <w:numPr>
          <w:ilvl w:val="7"/>
          <w:numId w:val="3"/>
        </w:numPr>
        <w:rPr>
          <w:rFonts w:ascii="Times New Roman" w:hAnsi="Times New Roman" w:cs="Times New Roman"/>
          <w:sz w:val="24"/>
          <w:szCs w:val="24"/>
        </w:rPr>
      </w:pPr>
      <w:r w:rsidRPr="00F42522">
        <w:rPr>
          <w:rFonts w:ascii="Times New Roman" w:hAnsi="Times New Roman" w:cs="Times New Roman"/>
          <w:sz w:val="24"/>
          <w:szCs w:val="24"/>
        </w:rPr>
        <w:t>Contractor</w:t>
      </w:r>
      <w:r>
        <w:rPr>
          <w:rFonts w:ascii="Times New Roman" w:hAnsi="Times New Roman" w:cs="Times New Roman"/>
          <w:sz w:val="24"/>
          <w:szCs w:val="24"/>
        </w:rPr>
        <w:t xml:space="preserve"> will provide Administrative access to the Main User Agencies as defined in</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Exhibit D– User Access Levels. </w:t>
      </w:r>
    </w:p>
    <w:p w14:paraId="3B3FDDBB" w14:textId="77777777" w:rsidR="00BF31F3" w:rsidRDefault="00BF31F3" w:rsidP="00BF31F3">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The Contract shall permit additions and subtractions to Main User Agency Requirements as permitted by the State of Indiana. </w:t>
      </w:r>
    </w:p>
    <w:p w14:paraId="1C2A20E8" w14:textId="77777777" w:rsidR="00D81009" w:rsidRDefault="00D81009" w:rsidP="00D81009">
      <w:pPr>
        <w:pStyle w:val="NoSpacing"/>
        <w:numPr>
          <w:ilvl w:val="6"/>
          <w:numId w:val="3"/>
        </w:numPr>
        <w:rPr>
          <w:rFonts w:ascii="Times New Roman" w:hAnsi="Times New Roman" w:cs="Times New Roman"/>
          <w:sz w:val="24"/>
          <w:szCs w:val="24"/>
        </w:rPr>
      </w:pPr>
      <w:r>
        <w:rPr>
          <w:rFonts w:ascii="Times New Roman" w:hAnsi="Times New Roman" w:cs="Times New Roman"/>
          <w:sz w:val="24"/>
          <w:szCs w:val="24"/>
        </w:rPr>
        <w:t xml:space="preserve">Main User Agencies: </w:t>
      </w:r>
    </w:p>
    <w:p w14:paraId="173D332F"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Indiana State Police (ISP) </w:t>
      </w:r>
    </w:p>
    <w:p w14:paraId="21E14FD1"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Children Services- Child Support Bureau (DCS-CSB) </w:t>
      </w:r>
    </w:p>
    <w:p w14:paraId="5BBFD22D"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Child Services (DCS) </w:t>
      </w:r>
    </w:p>
    <w:p w14:paraId="68EEEC99"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Professional Licensing Agency (PLA) </w:t>
      </w:r>
    </w:p>
    <w:p w14:paraId="30F7AB22" w14:textId="77777777" w:rsidR="00D81009" w:rsidRDefault="00D81009" w:rsidP="00D81009">
      <w:pPr>
        <w:pStyle w:val="NoSpacing"/>
        <w:ind w:left="2880"/>
        <w:rPr>
          <w:rFonts w:ascii="Times New Roman" w:hAnsi="Times New Roman" w:cs="Times New Roman"/>
          <w:sz w:val="24"/>
          <w:szCs w:val="24"/>
        </w:rPr>
      </w:pPr>
    </w:p>
    <w:p w14:paraId="286D135E" w14:textId="77777777" w:rsidR="00D81009" w:rsidRDefault="00D81009" w:rsidP="00D81009">
      <w:pPr>
        <w:pStyle w:val="NoSpacing"/>
        <w:numPr>
          <w:ilvl w:val="6"/>
          <w:numId w:val="3"/>
        </w:numPr>
        <w:rPr>
          <w:rFonts w:ascii="Times New Roman" w:hAnsi="Times New Roman" w:cs="Times New Roman"/>
          <w:sz w:val="24"/>
          <w:szCs w:val="24"/>
        </w:rPr>
      </w:pPr>
      <w:r>
        <w:rPr>
          <w:rFonts w:ascii="Times New Roman" w:hAnsi="Times New Roman" w:cs="Times New Roman"/>
          <w:sz w:val="24"/>
          <w:szCs w:val="24"/>
        </w:rPr>
        <w:t xml:space="preserve">Secondary User Agencies: </w:t>
      </w:r>
    </w:p>
    <w:p w14:paraId="7B8CB2B8"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State Personnel Department (SPD) </w:t>
      </w:r>
    </w:p>
    <w:p w14:paraId="5FB1382D"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Family and Social Services Administration (FSSA) </w:t>
      </w:r>
    </w:p>
    <w:p w14:paraId="2CC4EF97"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Education (DOE) </w:t>
      </w:r>
    </w:p>
    <w:p w14:paraId="1A283426" w14:textId="77777777" w:rsidR="00D81009" w:rsidRDefault="00D81009" w:rsidP="00D81009">
      <w:pPr>
        <w:pStyle w:val="NoSpacing"/>
        <w:rPr>
          <w:rFonts w:ascii="Times New Roman" w:hAnsi="Times New Roman" w:cs="Times New Roman"/>
          <w:sz w:val="24"/>
          <w:szCs w:val="24"/>
        </w:rPr>
      </w:pPr>
    </w:p>
    <w:p w14:paraId="13654370" w14:textId="77777777" w:rsidR="00D81009" w:rsidRDefault="00D81009" w:rsidP="00D81009">
      <w:pPr>
        <w:pStyle w:val="NoSpacing"/>
        <w:numPr>
          <w:ilvl w:val="6"/>
          <w:numId w:val="3"/>
        </w:numPr>
        <w:rPr>
          <w:rFonts w:ascii="Times New Roman" w:hAnsi="Times New Roman" w:cs="Times New Roman"/>
          <w:sz w:val="24"/>
          <w:szCs w:val="24"/>
        </w:rPr>
      </w:pPr>
      <w:r>
        <w:rPr>
          <w:rFonts w:ascii="Times New Roman" w:hAnsi="Times New Roman" w:cs="Times New Roman"/>
          <w:sz w:val="24"/>
          <w:szCs w:val="24"/>
        </w:rPr>
        <w:t xml:space="preserve">Additional User Agencies: </w:t>
      </w:r>
    </w:p>
    <w:p w14:paraId="2ED8EAEB"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Bureau of Motor Vehicles (BMV) </w:t>
      </w:r>
    </w:p>
    <w:p w14:paraId="52B8FAEF"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Revenue (DOR) </w:t>
      </w:r>
    </w:p>
    <w:p w14:paraId="1D7F7A31"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Natural Resources (DNR) </w:t>
      </w:r>
    </w:p>
    <w:p w14:paraId="3E7F7BB3"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Department of Corrections (DOC) </w:t>
      </w:r>
    </w:p>
    <w:p w14:paraId="3BB949F6" w14:textId="77777777" w:rsidR="00D81009" w:rsidRDefault="00D81009"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Department of Financial Insti</w:t>
      </w:r>
      <w:r w:rsidR="002A3180">
        <w:rPr>
          <w:rFonts w:ascii="Times New Roman" w:hAnsi="Times New Roman" w:cs="Times New Roman"/>
          <w:sz w:val="24"/>
          <w:szCs w:val="24"/>
        </w:rPr>
        <w:t xml:space="preserve">tutions (DFI) </w:t>
      </w:r>
    </w:p>
    <w:p w14:paraId="4E57243B" w14:textId="77777777" w:rsidR="002A3180" w:rsidRDefault="002A3180"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Gaming Commission (IGC)</w:t>
      </w:r>
    </w:p>
    <w:p w14:paraId="0015B850" w14:textId="77777777" w:rsidR="002A3180" w:rsidRDefault="002A3180"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Office of Technology (IOT) </w:t>
      </w:r>
    </w:p>
    <w:p w14:paraId="5C4C9679" w14:textId="77777777" w:rsidR="002A3180" w:rsidRDefault="002A3180"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Housing and Urban Authority (HUD) </w:t>
      </w:r>
    </w:p>
    <w:p w14:paraId="01358FC1" w14:textId="77777777" w:rsidR="002A3180" w:rsidRPr="00F42522" w:rsidRDefault="002A3180" w:rsidP="00D81009">
      <w:pPr>
        <w:pStyle w:val="NoSpacing"/>
        <w:numPr>
          <w:ilvl w:val="7"/>
          <w:numId w:val="3"/>
        </w:numPr>
        <w:rPr>
          <w:rFonts w:ascii="Times New Roman" w:hAnsi="Times New Roman" w:cs="Times New Roman"/>
          <w:sz w:val="24"/>
          <w:szCs w:val="24"/>
        </w:rPr>
      </w:pPr>
      <w:r>
        <w:rPr>
          <w:rFonts w:ascii="Times New Roman" w:hAnsi="Times New Roman" w:cs="Times New Roman"/>
          <w:sz w:val="24"/>
          <w:szCs w:val="24"/>
        </w:rPr>
        <w:t xml:space="preserve">Secretary of State’s Office (SOS) </w:t>
      </w:r>
    </w:p>
    <w:p w14:paraId="7ED8A086" w14:textId="77777777" w:rsidR="00D81009" w:rsidRPr="00372118" w:rsidRDefault="00D81009" w:rsidP="00D81009">
      <w:pPr>
        <w:pStyle w:val="NoSpacing"/>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57932479" w14:textId="77777777" w:rsidR="00D81009" w:rsidRPr="00372118" w:rsidRDefault="00D81009" w:rsidP="00D81009">
      <w:pPr>
        <w:pStyle w:val="NoSpacing"/>
        <w:ind w:left="1440"/>
        <w:rPr>
          <w:rFonts w:ascii="Times New Roman" w:hAnsi="Times New Roman" w:cs="Times New Roman"/>
          <w:sz w:val="24"/>
          <w:szCs w:val="24"/>
        </w:rPr>
      </w:pPr>
    </w:p>
    <w:p w14:paraId="42EB1BA3" w14:textId="77777777" w:rsidR="00D81009" w:rsidRPr="00372118" w:rsidRDefault="00D81009" w:rsidP="00D81009">
      <w:pPr>
        <w:pStyle w:val="NoSpacing"/>
        <w:numPr>
          <w:ilvl w:val="0"/>
          <w:numId w:val="2"/>
        </w:numPr>
        <w:rPr>
          <w:rFonts w:ascii="Times New Roman" w:hAnsi="Times New Roman" w:cs="Times New Roman"/>
          <w:sz w:val="24"/>
          <w:szCs w:val="24"/>
          <w:u w:val="single"/>
        </w:rPr>
      </w:pPr>
      <w:r>
        <w:rPr>
          <w:rFonts w:ascii="Times New Roman" w:hAnsi="Times New Roman" w:cs="Times New Roman"/>
          <w:sz w:val="24"/>
          <w:szCs w:val="24"/>
          <w:u w:val="single"/>
        </w:rPr>
        <w:t xml:space="preserve">Indiana Department of Administration (IDOA) </w:t>
      </w:r>
    </w:p>
    <w:p w14:paraId="50900259" w14:textId="77777777" w:rsidR="00D81009" w:rsidRPr="00372118" w:rsidRDefault="00D81009" w:rsidP="00D81009">
      <w:pPr>
        <w:pStyle w:val="NoSpacing"/>
        <w:ind w:left="1440"/>
        <w:rPr>
          <w:rFonts w:ascii="Times New Roman" w:hAnsi="Times New Roman" w:cs="Times New Roman"/>
          <w:sz w:val="24"/>
          <w:szCs w:val="24"/>
        </w:rPr>
      </w:pPr>
      <w:r w:rsidRPr="00372118">
        <w:rPr>
          <w:rFonts w:ascii="Times New Roman" w:hAnsi="Times New Roman" w:cs="Times New Roman"/>
          <w:sz w:val="24"/>
          <w:szCs w:val="24"/>
        </w:rPr>
        <w:t>T</w:t>
      </w:r>
      <w:r>
        <w:rPr>
          <w:rFonts w:ascii="Times New Roman" w:hAnsi="Times New Roman" w:cs="Times New Roman"/>
          <w:sz w:val="24"/>
          <w:szCs w:val="24"/>
        </w:rPr>
        <w:t xml:space="preserve">he Indiana Department of Administration (IDOA) cannot be held liable for any parties’ unauthorized access to, loss, modification, use, or misuse of information and does not and will not have access to Criminal Justice Information (CJI), records containing CJI, or servers that contain CJI. IDOA shall not have, provide, or manage access to any CJI. </w:t>
      </w:r>
    </w:p>
    <w:p w14:paraId="3FB6EAC5" w14:textId="77777777" w:rsidR="00D81009" w:rsidRPr="00372118" w:rsidRDefault="00D81009" w:rsidP="00D81009">
      <w:pPr>
        <w:pStyle w:val="NoSpacing"/>
        <w:ind w:left="1440"/>
        <w:rPr>
          <w:rFonts w:ascii="Times New Roman" w:hAnsi="Times New Roman" w:cs="Times New Roman"/>
          <w:sz w:val="24"/>
          <w:szCs w:val="24"/>
          <w:u w:val="single"/>
        </w:rPr>
      </w:pPr>
    </w:p>
    <w:p w14:paraId="67596A9F" w14:textId="77777777" w:rsidR="00D81009" w:rsidRPr="00F95EC5" w:rsidRDefault="00D81009" w:rsidP="00D81009">
      <w:pPr>
        <w:widowControl/>
        <w:rPr>
          <w:rFonts w:ascii="Times New Roman" w:hAnsi="Times New Roman"/>
        </w:rPr>
      </w:pPr>
    </w:p>
    <w:p w14:paraId="6C5C348B" w14:textId="77777777" w:rsidR="00D81009" w:rsidRPr="00F42522" w:rsidRDefault="00D81009" w:rsidP="00D81009">
      <w:pPr>
        <w:pStyle w:val="ListParagraph"/>
        <w:widowControl/>
        <w:numPr>
          <w:ilvl w:val="0"/>
          <w:numId w:val="1"/>
        </w:numPr>
        <w:rPr>
          <w:rFonts w:ascii="Times New Roman" w:hAnsi="Times New Roman"/>
          <w:b/>
          <w:bCs/>
        </w:rPr>
      </w:pPr>
      <w:r w:rsidRPr="00F42522">
        <w:rPr>
          <w:rFonts w:ascii="Times New Roman" w:hAnsi="Times New Roman"/>
          <w:b/>
          <w:bCs/>
        </w:rPr>
        <w:t>Services Provided</w:t>
      </w:r>
    </w:p>
    <w:p w14:paraId="2858B015"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The Contractor shall offer the following service types: </w:t>
      </w:r>
    </w:p>
    <w:p w14:paraId="6D67EB92"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Standard Fingerprinting</w:t>
      </w:r>
    </w:p>
    <w:p w14:paraId="46C526FE" w14:textId="77777777" w:rsidR="00D81009" w:rsidRPr="00F42522" w:rsidRDefault="00D81009" w:rsidP="00D81009">
      <w:pPr>
        <w:pStyle w:val="ListParagraph"/>
        <w:widowControl/>
        <w:numPr>
          <w:ilvl w:val="3"/>
          <w:numId w:val="1"/>
        </w:numPr>
        <w:rPr>
          <w:rFonts w:ascii="Times New Roman" w:hAnsi="Times New Roman"/>
        </w:rPr>
      </w:pPr>
      <w:r>
        <w:rPr>
          <w:rFonts w:ascii="Times New Roman" w:hAnsi="Times New Roman"/>
        </w:rPr>
        <w:lastRenderedPageBreak/>
        <w:t xml:space="preserve">The Contractor shall provide electronic fingerprinting for all Originating Agency Identifiers (ORI’s) controlled by State Statute. </w:t>
      </w:r>
    </w:p>
    <w:p w14:paraId="1475A7EE" w14:textId="77777777" w:rsidR="00D81009" w:rsidRPr="00F42522" w:rsidRDefault="00D81009" w:rsidP="00D81009">
      <w:pPr>
        <w:pStyle w:val="ListParagraph"/>
        <w:widowControl/>
        <w:numPr>
          <w:ilvl w:val="2"/>
          <w:numId w:val="1"/>
        </w:numPr>
        <w:rPr>
          <w:rFonts w:ascii="Times New Roman" w:hAnsi="Times New Roman"/>
        </w:rPr>
      </w:pPr>
      <w:r>
        <w:rPr>
          <w:rFonts w:ascii="Times New Roman" w:hAnsi="Times New Roman"/>
        </w:rPr>
        <w:t>Hard Copy Fingerprint cards</w:t>
      </w:r>
    </w:p>
    <w:p w14:paraId="00B81E25" w14:textId="341CB82F" w:rsidR="00E65DDC" w:rsidRPr="00E65DDC" w:rsidRDefault="00E65DDC" w:rsidP="00E65DDC">
      <w:pPr>
        <w:pStyle w:val="ListParagraph"/>
        <w:widowControl/>
        <w:numPr>
          <w:ilvl w:val="3"/>
          <w:numId w:val="1"/>
        </w:numPr>
        <w:rPr>
          <w:rFonts w:ascii="Times New Roman" w:hAnsi="Times New Roman"/>
        </w:rPr>
      </w:pPr>
      <w:r w:rsidRPr="00E65DDC">
        <w:rPr>
          <w:rFonts w:ascii="Times New Roman" w:hAnsi="Times New Roman"/>
        </w:rPr>
        <w:t xml:space="preserve">The Contractor shall have the ability to print an FBI standard applicant fingerprint card at </w:t>
      </w:r>
      <w:bookmarkStart w:id="0" w:name="_PRIVIA_COMMENT_7905F017_057C_4E80_9D96_"/>
      <w:ins w:id="1" w:author="Eliezer Strassfeld" w:date="2021-02-25T12:21:00Z">
        <w:r w:rsidR="00242034">
          <w:rPr>
            <w:rFonts w:ascii="Times New Roman" w:hAnsi="Times New Roman"/>
          </w:rPr>
          <w:t>agreed upo</w:t>
        </w:r>
      </w:ins>
      <w:ins w:id="2" w:author="Eliezer Strassfeld" w:date="2021-02-25T12:23:00Z">
        <w:r w:rsidR="00242034">
          <w:rPr>
            <w:rFonts w:ascii="Times New Roman" w:hAnsi="Times New Roman"/>
          </w:rPr>
          <w:t xml:space="preserve">n </w:t>
        </w:r>
      </w:ins>
      <w:del w:id="3" w:author="Eliezer Strassfeld" w:date="2021-02-25T12:23:00Z">
        <w:r w:rsidRPr="00E65DDC" w:rsidDel="00242034">
          <w:rPr>
            <w:rFonts w:ascii="Times New Roman" w:hAnsi="Times New Roman"/>
          </w:rPr>
          <w:delText xml:space="preserve">all </w:delText>
        </w:r>
      </w:del>
      <w:bookmarkEnd w:id="0"/>
      <w:r w:rsidRPr="00E65DDC">
        <w:rPr>
          <w:rFonts w:ascii="Times New Roman" w:hAnsi="Times New Roman"/>
        </w:rPr>
        <w:t>fingerprinting locations throughout the state</w:t>
      </w:r>
      <w:ins w:id="4" w:author="Eliezer Strassfeld" w:date="2021-02-25T12:23:00Z">
        <w:r w:rsidR="00242034" w:rsidRPr="00242034">
          <w:rPr>
            <w:rFonts w:ascii="Times New Roman" w:hAnsi="Times New Roman"/>
          </w:rPr>
          <w:t xml:space="preserve"> </w:t>
        </w:r>
        <w:r w:rsidR="00242034">
          <w:rPr>
            <w:rFonts w:ascii="Times New Roman" w:hAnsi="Times New Roman"/>
          </w:rPr>
          <w:t>or to deliver the same from a central repository</w:t>
        </w:r>
      </w:ins>
      <w:r w:rsidRPr="00E65DDC">
        <w:rPr>
          <w:rFonts w:ascii="Times New Roman" w:hAnsi="Times New Roman"/>
        </w:rPr>
        <w:t>.</w:t>
      </w:r>
      <w:bookmarkStart w:id="5" w:name="_PRIVIA_COMMENT_ECBB313F_7654_4AB9_87DF_"/>
      <w:bookmarkEnd w:id="5"/>
      <w:r w:rsidRPr="00E65DDC">
        <w:rPr>
          <w:rFonts w:ascii="Times New Roman" w:hAnsi="Times New Roman"/>
        </w:rPr>
        <w:t xml:space="preserve"> </w:t>
      </w:r>
    </w:p>
    <w:p w14:paraId="2DB37C36" w14:textId="77777777" w:rsidR="00E65DDC" w:rsidRPr="00E65DDC" w:rsidRDefault="00E65DDC" w:rsidP="00E65DDC">
      <w:pPr>
        <w:pStyle w:val="ListParagraph"/>
        <w:widowControl/>
        <w:numPr>
          <w:ilvl w:val="3"/>
          <w:numId w:val="1"/>
        </w:numPr>
        <w:rPr>
          <w:rFonts w:ascii="Times New Roman" w:hAnsi="Times New Roman"/>
        </w:rPr>
      </w:pPr>
      <w:r w:rsidRPr="00E65DDC">
        <w:rPr>
          <w:rFonts w:ascii="Times New Roman" w:hAnsi="Times New Roman"/>
        </w:rPr>
        <w:t>The Contractor shall have the ability to restrict usage of hard copy cards based on the specific requirements of each agency.</w:t>
      </w:r>
    </w:p>
    <w:p w14:paraId="59B0EFE5" w14:textId="77777777" w:rsidR="00E65DDC" w:rsidRPr="00F42522" w:rsidRDefault="00E65DDC" w:rsidP="00E65DDC">
      <w:pPr>
        <w:pStyle w:val="ListParagraph"/>
        <w:widowControl/>
        <w:ind w:left="3240"/>
        <w:rPr>
          <w:rFonts w:ascii="Times New Roman" w:hAnsi="Times New Roman"/>
        </w:rPr>
      </w:pPr>
    </w:p>
    <w:p w14:paraId="73EFFA95"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In-Home Mobile Services</w:t>
      </w:r>
    </w:p>
    <w:p w14:paraId="586D1087"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The Contractor shall provide, upon request, mobile, in home fingerprinting services. </w:t>
      </w:r>
    </w:p>
    <w:p w14:paraId="6B1FE22F"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Fingerprints of home-bound subjects shall be captured through Live Scan equipment. Paper cards shall not be used without the State’s prior written approval. </w:t>
      </w:r>
    </w:p>
    <w:p w14:paraId="4135086E"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All in-home printing to be done for the Department of Child Services </w:t>
      </w:r>
      <w:r w:rsidR="000E5F02">
        <w:rPr>
          <w:rFonts w:ascii="Times New Roman" w:hAnsi="Times New Roman"/>
        </w:rPr>
        <w:t xml:space="preserve">and Family and Social Services </w:t>
      </w:r>
      <w:r>
        <w:rPr>
          <w:rFonts w:ascii="Times New Roman" w:hAnsi="Times New Roman"/>
        </w:rPr>
        <w:t>shall be arranged or otherwise approved in writing by the agency</w:t>
      </w:r>
      <w:r w:rsidR="00AB150D">
        <w:rPr>
          <w:rFonts w:ascii="Times New Roman" w:hAnsi="Times New Roman"/>
        </w:rPr>
        <w:t xml:space="preserve"> and IDOA</w:t>
      </w:r>
      <w:r>
        <w:rPr>
          <w:rFonts w:ascii="Times New Roman" w:hAnsi="Times New Roman"/>
        </w:rPr>
        <w:t xml:space="preserve">, prior to the provision of said services. </w:t>
      </w:r>
    </w:p>
    <w:p w14:paraId="2A913868"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On-Site Mobile Fingerprinting</w:t>
      </w:r>
    </w:p>
    <w:p w14:paraId="202DBC75" w14:textId="3D8B806D" w:rsidR="00D81009" w:rsidRDefault="00D81009" w:rsidP="00D81009">
      <w:pPr>
        <w:pStyle w:val="ListParagraph"/>
        <w:widowControl/>
        <w:numPr>
          <w:ilvl w:val="3"/>
          <w:numId w:val="1"/>
        </w:numPr>
        <w:rPr>
          <w:rFonts w:ascii="Times New Roman" w:hAnsi="Times New Roman"/>
        </w:rPr>
      </w:pPr>
      <w:r>
        <w:rPr>
          <w:rFonts w:ascii="Times New Roman" w:hAnsi="Times New Roman"/>
        </w:rPr>
        <w:t>Respondent shall provide service for agencies who desire on-site mobile fingerprinting anywhere in the state, within 30 business days of request</w:t>
      </w:r>
      <w:bookmarkStart w:id="6" w:name="_PRIVIA_COMMENT_8C8F54DD_120C_4603_A828_"/>
      <w:bookmarkEnd w:id="6"/>
      <w:ins w:id="7" w:author="Eliezer Strassfeld" w:date="2021-02-25T12:25:00Z">
        <w:r w:rsidR="00242034">
          <w:rPr>
            <w:rFonts w:ascii="Times New Roman" w:hAnsi="Times New Roman"/>
          </w:rPr>
          <w:t xml:space="preserve"> or within such longer </w:t>
        </w:r>
        <w:proofErr w:type="gramStart"/>
        <w:r w:rsidR="00242034">
          <w:rPr>
            <w:rFonts w:ascii="Times New Roman" w:hAnsi="Times New Roman"/>
          </w:rPr>
          <w:t>time period</w:t>
        </w:r>
        <w:proofErr w:type="gramEnd"/>
        <w:r w:rsidR="00242034">
          <w:rPr>
            <w:rFonts w:ascii="Times New Roman" w:hAnsi="Times New Roman"/>
          </w:rPr>
          <w:t xml:space="preserve"> as may </w:t>
        </w:r>
      </w:ins>
      <w:ins w:id="8" w:author="Eliezer Strassfeld" w:date="2021-02-25T12:26:00Z">
        <w:r w:rsidR="00242034">
          <w:rPr>
            <w:rFonts w:ascii="Times New Roman" w:hAnsi="Times New Roman"/>
          </w:rPr>
          <w:t>be agreed to by the parties</w:t>
        </w:r>
      </w:ins>
      <w:r>
        <w:rPr>
          <w:rFonts w:ascii="Times New Roman" w:hAnsi="Times New Roman"/>
        </w:rPr>
        <w:t xml:space="preserve">. On-site services provide added convenience and coverage for specific opportunities such as orientation sessions, new employee hiring times, and other group situations. </w:t>
      </w:r>
      <w:r w:rsidR="006B0F79">
        <w:rPr>
          <w:rFonts w:ascii="Times New Roman" w:hAnsi="Times New Roman"/>
        </w:rPr>
        <w:t xml:space="preserve">Verification of applicant’s identity must conform to the State of Indiana’s identity verification standards and policies. </w:t>
      </w:r>
    </w:p>
    <w:p w14:paraId="41CC0A01"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Emergency Applicant Services</w:t>
      </w:r>
    </w:p>
    <w:p w14:paraId="4BA8AB7E" w14:textId="77777777" w:rsidR="00D81009" w:rsidRPr="00F42522" w:rsidRDefault="00D81009" w:rsidP="00D81009">
      <w:pPr>
        <w:pStyle w:val="ListParagraph"/>
        <w:widowControl/>
        <w:numPr>
          <w:ilvl w:val="3"/>
          <w:numId w:val="1"/>
        </w:numPr>
        <w:rPr>
          <w:rFonts w:ascii="Times New Roman" w:hAnsi="Times New Roman"/>
        </w:rPr>
      </w:pPr>
      <w:r w:rsidRPr="00F42522">
        <w:rPr>
          <w:rFonts w:ascii="Times New Roman" w:hAnsi="Times New Roman"/>
        </w:rPr>
        <w:t xml:space="preserve">The Contractor shall ensure that all emergency relative placement applicants are processed, which includes scheduled and fingerprinted, within </w:t>
      </w:r>
      <w:r w:rsidR="00214AA4">
        <w:rPr>
          <w:rFonts w:ascii="Times New Roman" w:hAnsi="Times New Roman"/>
        </w:rPr>
        <w:t xml:space="preserve">five (5) days of the request, unless a longer </w:t>
      </w:r>
      <w:proofErr w:type="gramStart"/>
      <w:r w:rsidR="00214AA4">
        <w:rPr>
          <w:rFonts w:ascii="Times New Roman" w:hAnsi="Times New Roman"/>
        </w:rPr>
        <w:t>period of time</w:t>
      </w:r>
      <w:proofErr w:type="gramEnd"/>
      <w:r w:rsidR="00214AA4">
        <w:rPr>
          <w:rFonts w:ascii="Times New Roman" w:hAnsi="Times New Roman"/>
        </w:rPr>
        <w:t xml:space="preserve"> is requested by the applicant or agency, all such requests by the applicant shall be reported immediately to the requesting agency. </w:t>
      </w:r>
    </w:p>
    <w:p w14:paraId="20C7E687"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Out-of-State Electronic Fingerprinting</w:t>
      </w:r>
    </w:p>
    <w:p w14:paraId="2FE39625"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The Contractor shall have the ability to capture and submit electronic fingerprints of Out-of-State applicants wishing to submit electronic fingerprints to the state for an authorized purpose, while meeting the defined requirements herein. </w:t>
      </w:r>
    </w:p>
    <w:p w14:paraId="4903DFC2" w14:textId="77777777" w:rsidR="00D81009" w:rsidRDefault="00D81009" w:rsidP="00D81009">
      <w:pPr>
        <w:pStyle w:val="ListParagraph"/>
        <w:widowControl/>
        <w:ind w:left="1800"/>
        <w:rPr>
          <w:rFonts w:ascii="Times New Roman" w:hAnsi="Times New Roman"/>
        </w:rPr>
      </w:pPr>
    </w:p>
    <w:p w14:paraId="34ABF8E8" w14:textId="77777777" w:rsidR="00D81009" w:rsidRDefault="00D81009" w:rsidP="00DA37D7">
      <w:pPr>
        <w:pStyle w:val="ListParagraph"/>
        <w:widowControl/>
        <w:numPr>
          <w:ilvl w:val="1"/>
          <w:numId w:val="1"/>
        </w:numPr>
        <w:rPr>
          <w:rFonts w:ascii="Times New Roman" w:hAnsi="Times New Roman"/>
        </w:rPr>
      </w:pPr>
      <w:r>
        <w:rPr>
          <w:rFonts w:ascii="Times New Roman" w:hAnsi="Times New Roman"/>
        </w:rPr>
        <w:t>Indiana Data and Communication System (IDACS)</w:t>
      </w:r>
    </w:p>
    <w:p w14:paraId="4478B78B" w14:textId="77777777" w:rsidR="00DA37D7" w:rsidRDefault="00DA37D7" w:rsidP="00DA37D7">
      <w:pPr>
        <w:pStyle w:val="ListParagraph"/>
        <w:widowControl/>
        <w:numPr>
          <w:ilvl w:val="2"/>
          <w:numId w:val="1"/>
        </w:numPr>
        <w:rPr>
          <w:rFonts w:ascii="Times New Roman" w:hAnsi="Times New Roman"/>
        </w:rPr>
      </w:pPr>
      <w:r>
        <w:rPr>
          <w:rFonts w:ascii="Times New Roman" w:hAnsi="Times New Roman"/>
        </w:rPr>
        <w:lastRenderedPageBreak/>
        <w:t xml:space="preserve">The Contractor shall include at no charge the fingerprinting of up to 1,500 Indiana Data and Communication System (IDACS) law enforcement applicants per year. </w:t>
      </w:r>
    </w:p>
    <w:p w14:paraId="66263279" w14:textId="77777777" w:rsidR="00DA37D7" w:rsidRDefault="00DA37D7" w:rsidP="00361CFD">
      <w:pPr>
        <w:pStyle w:val="ListParagraph"/>
        <w:widowControl/>
        <w:numPr>
          <w:ilvl w:val="2"/>
          <w:numId w:val="1"/>
        </w:numPr>
        <w:rPr>
          <w:rFonts w:ascii="Times New Roman" w:hAnsi="Times New Roman"/>
        </w:rPr>
      </w:pPr>
      <w:r>
        <w:rPr>
          <w:rFonts w:ascii="Times New Roman" w:hAnsi="Times New Roman"/>
        </w:rPr>
        <w:t xml:space="preserve">In the event the number of IDACS applicants nears or reaches the </w:t>
      </w:r>
      <w:proofErr w:type="gramStart"/>
      <w:r>
        <w:rPr>
          <w:rFonts w:ascii="Times New Roman" w:hAnsi="Times New Roman"/>
        </w:rPr>
        <w:t>1,500 annual</w:t>
      </w:r>
      <w:proofErr w:type="gramEnd"/>
      <w:r>
        <w:rPr>
          <w:rFonts w:ascii="Times New Roman" w:hAnsi="Times New Roman"/>
        </w:rPr>
        <w:t xml:space="preserve"> limit, the Contractor shall notify the Indiana State Police and the Indiana Department of Administration so the parties may estimate the number of additional prints that may occur within the calendar year and determine the number of additional no-charge prints, if any, that the Contractor shall accommodate. </w:t>
      </w:r>
    </w:p>
    <w:p w14:paraId="626B4A22" w14:textId="77777777" w:rsidR="00361CFD" w:rsidRDefault="00361CFD" w:rsidP="00361CFD">
      <w:pPr>
        <w:pStyle w:val="ListParagraph"/>
        <w:widowControl/>
        <w:numPr>
          <w:ilvl w:val="2"/>
          <w:numId w:val="1"/>
        </w:numPr>
        <w:rPr>
          <w:rFonts w:ascii="Times New Roman" w:hAnsi="Times New Roman"/>
        </w:rPr>
      </w:pPr>
      <w:r>
        <w:rPr>
          <w:rFonts w:ascii="Times New Roman" w:hAnsi="Times New Roman"/>
        </w:rPr>
        <w:t xml:space="preserve">The Contractor’s system shall have the ability to assign a unique code for IDACS applicants to provide at the time of service to ensure that only IDACS eligible persons are fingerprinted. </w:t>
      </w:r>
    </w:p>
    <w:p w14:paraId="4907F60F" w14:textId="77777777" w:rsidR="00361CFD" w:rsidRDefault="00361CFD" w:rsidP="00361CFD">
      <w:pPr>
        <w:pStyle w:val="ListParagraph"/>
        <w:widowControl/>
        <w:ind w:left="2520"/>
        <w:rPr>
          <w:rFonts w:ascii="Times New Roman" w:hAnsi="Times New Roman"/>
        </w:rPr>
      </w:pPr>
    </w:p>
    <w:p w14:paraId="51777304" w14:textId="77777777" w:rsidR="00361CFD" w:rsidRPr="00361CFD" w:rsidRDefault="00361CFD" w:rsidP="00361CFD">
      <w:pPr>
        <w:pStyle w:val="ListParagraph"/>
        <w:widowControl/>
        <w:ind w:left="2520"/>
        <w:rPr>
          <w:rFonts w:ascii="Times New Roman" w:hAnsi="Times New Roman"/>
        </w:rPr>
      </w:pPr>
    </w:p>
    <w:p w14:paraId="6E844AEC" w14:textId="77777777" w:rsidR="00D81009" w:rsidRPr="00F42522" w:rsidRDefault="00D81009" w:rsidP="00D81009">
      <w:pPr>
        <w:pStyle w:val="ListParagraph"/>
        <w:widowControl/>
        <w:numPr>
          <w:ilvl w:val="0"/>
          <w:numId w:val="1"/>
        </w:numPr>
        <w:rPr>
          <w:rFonts w:ascii="Times New Roman" w:hAnsi="Times New Roman"/>
          <w:b/>
          <w:bCs/>
        </w:rPr>
      </w:pPr>
      <w:r w:rsidRPr="00F42522">
        <w:rPr>
          <w:rFonts w:ascii="Times New Roman" w:hAnsi="Times New Roman"/>
          <w:b/>
          <w:bCs/>
        </w:rPr>
        <w:t xml:space="preserve">Enrollment Center Site Locations </w:t>
      </w:r>
    </w:p>
    <w:p w14:paraId="643B4435" w14:textId="77777777" w:rsidR="00D81009" w:rsidRDefault="00D81009" w:rsidP="00815C0A">
      <w:pPr>
        <w:widowControl/>
        <w:ind w:left="1080"/>
        <w:rPr>
          <w:rFonts w:ascii="Times New Roman" w:hAnsi="Times New Roman"/>
        </w:rPr>
      </w:pPr>
      <w:r w:rsidRPr="00F95EC5">
        <w:rPr>
          <w:rFonts w:ascii="Times New Roman" w:hAnsi="Times New Roman"/>
        </w:rPr>
        <w:t xml:space="preserve">The Contractor shall </w:t>
      </w:r>
      <w:r>
        <w:rPr>
          <w:rFonts w:ascii="Times New Roman" w:hAnsi="Times New Roman"/>
        </w:rPr>
        <w:t xml:space="preserve">provide geographically disbursed enrollment center sites statewide and/or out-of-state, with enrollment center sites located based on the following specifications: </w:t>
      </w:r>
    </w:p>
    <w:p w14:paraId="50B4847D"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General Requirements </w:t>
      </w:r>
    </w:p>
    <w:p w14:paraId="384B8414"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The Contractor shall provide a site map of enrollment center locations</w:t>
      </w:r>
      <w:r w:rsidR="00075C76">
        <w:rPr>
          <w:rFonts w:ascii="Times New Roman" w:hAnsi="Times New Roman"/>
        </w:rPr>
        <w:t xml:space="preserve"> during each Quarterly Business Review. </w:t>
      </w:r>
    </w:p>
    <w:p w14:paraId="4416D6D8" w14:textId="77777777" w:rsidR="00075C76" w:rsidRPr="00F42522" w:rsidRDefault="00075C76" w:rsidP="00D81009">
      <w:pPr>
        <w:pStyle w:val="ListParagraph"/>
        <w:widowControl/>
        <w:numPr>
          <w:ilvl w:val="2"/>
          <w:numId w:val="1"/>
        </w:numPr>
        <w:rPr>
          <w:rFonts w:ascii="Times New Roman" w:hAnsi="Times New Roman"/>
        </w:rPr>
      </w:pPr>
      <w:r>
        <w:rPr>
          <w:rFonts w:ascii="Times New Roman" w:hAnsi="Times New Roman"/>
        </w:rPr>
        <w:t>The Contractor shall submit proposed enrollment center locations to ISP for review and approval prior to establishing operations. The proposals shall include the name and address of the business/organization that will house the enrollment center. Proposals shall include photos of the facility in question, showing, at a minimum, a view of the entrance to the building and a view of the area inside the building where fingerprinting will occur. No applicant fingerprinting shall take place in a non-public location (</w:t>
      </w:r>
      <w:proofErr w:type="gramStart"/>
      <w:r>
        <w:rPr>
          <w:rFonts w:ascii="Times New Roman" w:hAnsi="Times New Roman"/>
        </w:rPr>
        <w:t>i.e.</w:t>
      </w:r>
      <w:proofErr w:type="gramEnd"/>
      <w:r>
        <w:rPr>
          <w:rFonts w:ascii="Times New Roman" w:hAnsi="Times New Roman"/>
        </w:rPr>
        <w:t xml:space="preserve"> hotel room) or a location restricted by age (i.e. bar). </w:t>
      </w:r>
    </w:p>
    <w:p w14:paraId="3B3D05AB" w14:textId="77777777" w:rsidR="00D81009" w:rsidRDefault="00D81009" w:rsidP="00D81009">
      <w:pPr>
        <w:widowControl/>
        <w:ind w:left="1080"/>
        <w:rPr>
          <w:rFonts w:ascii="Times New Roman" w:hAnsi="Times New Roman"/>
        </w:rPr>
      </w:pPr>
    </w:p>
    <w:p w14:paraId="2F0F4BDC"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Distance Requirements </w:t>
      </w:r>
    </w:p>
    <w:p w14:paraId="78DE0F7C" w14:textId="77777777" w:rsidR="00D81009" w:rsidRPr="00C81B84" w:rsidRDefault="00D81009" w:rsidP="00C81B84">
      <w:pPr>
        <w:pStyle w:val="ListParagraph"/>
        <w:widowControl/>
        <w:numPr>
          <w:ilvl w:val="2"/>
          <w:numId w:val="1"/>
        </w:numPr>
        <w:rPr>
          <w:rFonts w:ascii="Times New Roman" w:hAnsi="Times New Roman"/>
        </w:rPr>
      </w:pPr>
      <w:r>
        <w:rPr>
          <w:rFonts w:ascii="Times New Roman" w:hAnsi="Times New Roman"/>
        </w:rPr>
        <w:t xml:space="preserve">The Contractor shall maintain enrollment center locations in all 92 counties that coincide with the definitions presented by the US Bureau of the Census for Urban and Rural counties. </w:t>
      </w:r>
      <w:r w:rsidR="008F368C">
        <w:rPr>
          <w:rFonts w:ascii="Times New Roman" w:hAnsi="Times New Roman"/>
        </w:rPr>
        <w:t xml:space="preserve">Exhibit </w:t>
      </w:r>
      <w:r w:rsidR="00C81B84">
        <w:rPr>
          <w:rFonts w:ascii="Times New Roman" w:hAnsi="Times New Roman"/>
        </w:rPr>
        <w:t>E</w:t>
      </w:r>
      <w:r w:rsidR="008F368C" w:rsidRPr="00C81B84">
        <w:rPr>
          <w:rFonts w:ascii="Times New Roman" w:hAnsi="Times New Roman"/>
        </w:rPr>
        <w:t>– Urban- Rural Classification,</w:t>
      </w:r>
      <w:r w:rsidRPr="00C81B84">
        <w:rPr>
          <w:rFonts w:ascii="Times New Roman" w:hAnsi="Times New Roman"/>
          <w:color w:val="FF0000"/>
        </w:rPr>
        <w:t xml:space="preserve"> </w:t>
      </w:r>
      <w:r w:rsidRPr="00C81B84">
        <w:rPr>
          <w:rFonts w:ascii="Times New Roman" w:hAnsi="Times New Roman"/>
        </w:rPr>
        <w:t xml:space="preserve">includes a list of these counties and breakdown of the number of sites required by county. </w:t>
      </w:r>
    </w:p>
    <w:p w14:paraId="7A04FCB5"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Urban: </w:t>
      </w:r>
    </w:p>
    <w:p w14:paraId="2C5FA4EA"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Applicants residing in Counties identified as Metropolitan or Micropolitan Statistical Areas, as established by the US Bureau of the Census, shall have a radius of no greater than thirty (30) miles from the residing county seat to the enrollment center location. </w:t>
      </w:r>
    </w:p>
    <w:p w14:paraId="6C4673E8"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The Contractor will provide at a minimum of two (2) site locations. </w:t>
      </w:r>
    </w:p>
    <w:p w14:paraId="65D96F62"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Rural: </w:t>
      </w:r>
    </w:p>
    <w:p w14:paraId="6192F637"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lastRenderedPageBreak/>
        <w:t xml:space="preserve">Applicants residing in Counties identified as non-Metropolitan or non-Micropolitan Statistical Area, as established by the US Bureau of the Census, shall have a radius of no greater than 50 miles from the residing county seat to the enrollment center location. </w:t>
      </w:r>
    </w:p>
    <w:p w14:paraId="5DFC803C"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The Contractor will provide at a minimum of one (1) site location. </w:t>
      </w:r>
      <w:r w:rsidRPr="00F42522">
        <w:rPr>
          <w:rFonts w:ascii="Times New Roman" w:hAnsi="Times New Roman"/>
        </w:rPr>
        <w:tab/>
      </w:r>
    </w:p>
    <w:p w14:paraId="3AD058FC" w14:textId="77777777" w:rsidR="008F368C" w:rsidRDefault="008F368C" w:rsidP="008F368C">
      <w:pPr>
        <w:pStyle w:val="ListParagraph"/>
        <w:widowControl/>
        <w:numPr>
          <w:ilvl w:val="2"/>
          <w:numId w:val="1"/>
        </w:numPr>
        <w:rPr>
          <w:rFonts w:ascii="Times New Roman" w:hAnsi="Times New Roman"/>
        </w:rPr>
      </w:pPr>
      <w:r>
        <w:rPr>
          <w:rFonts w:ascii="Times New Roman" w:hAnsi="Times New Roman"/>
        </w:rPr>
        <w:t xml:space="preserve">Throughout the term of the contract IDOA will monitor demand by county and </w:t>
      </w:r>
      <w:proofErr w:type="gramStart"/>
      <w:r w:rsidR="003F4924">
        <w:rPr>
          <w:rFonts w:ascii="Times New Roman" w:hAnsi="Times New Roman"/>
        </w:rPr>
        <w:t xml:space="preserve">make </w:t>
      </w:r>
      <w:r>
        <w:rPr>
          <w:rFonts w:ascii="Times New Roman" w:hAnsi="Times New Roman"/>
        </w:rPr>
        <w:t>adjustments to</w:t>
      </w:r>
      <w:proofErr w:type="gramEnd"/>
      <w:r>
        <w:rPr>
          <w:rFonts w:ascii="Times New Roman" w:hAnsi="Times New Roman"/>
        </w:rPr>
        <w:t xml:space="preserve"> the by county requirements listed in Exhibit </w:t>
      </w:r>
      <w:r w:rsidR="00C81B84">
        <w:rPr>
          <w:rFonts w:ascii="Times New Roman" w:hAnsi="Times New Roman"/>
        </w:rPr>
        <w:t>E</w:t>
      </w:r>
      <w:r>
        <w:rPr>
          <w:rFonts w:ascii="Times New Roman" w:hAnsi="Times New Roman"/>
        </w:rPr>
        <w:t xml:space="preserve">- Urban-Rural Classification. </w:t>
      </w:r>
    </w:p>
    <w:p w14:paraId="65F2978F" w14:textId="77777777" w:rsidR="00D81009" w:rsidRDefault="00D81009" w:rsidP="00D81009">
      <w:pPr>
        <w:pStyle w:val="ListParagraph"/>
        <w:widowControl/>
        <w:ind w:left="3240"/>
        <w:rPr>
          <w:rFonts w:ascii="Times New Roman" w:hAnsi="Times New Roman"/>
        </w:rPr>
      </w:pPr>
    </w:p>
    <w:p w14:paraId="26AD24E3"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Hours of Operation </w:t>
      </w:r>
    </w:p>
    <w:p w14:paraId="5B6CED6F" w14:textId="77777777" w:rsidR="00D81009" w:rsidRDefault="00F54367" w:rsidP="00D81009">
      <w:pPr>
        <w:pStyle w:val="ListParagraph"/>
        <w:widowControl/>
        <w:numPr>
          <w:ilvl w:val="2"/>
          <w:numId w:val="1"/>
        </w:numPr>
        <w:rPr>
          <w:rFonts w:ascii="Times New Roman" w:hAnsi="Times New Roman"/>
        </w:rPr>
      </w:pPr>
      <w:r>
        <w:rPr>
          <w:rFonts w:ascii="Times New Roman" w:hAnsi="Times New Roman"/>
        </w:rPr>
        <w:t xml:space="preserve">Urban applicants shall have access to a minimum of seven (7) hours of service per operating day. </w:t>
      </w:r>
    </w:p>
    <w:p w14:paraId="7CDD9469" w14:textId="77777777" w:rsidR="00D81009" w:rsidRDefault="00F54367" w:rsidP="00D81009">
      <w:pPr>
        <w:pStyle w:val="ListParagraph"/>
        <w:widowControl/>
        <w:numPr>
          <w:ilvl w:val="2"/>
          <w:numId w:val="1"/>
        </w:numPr>
        <w:rPr>
          <w:rFonts w:ascii="Times New Roman" w:hAnsi="Times New Roman"/>
        </w:rPr>
      </w:pPr>
      <w:r>
        <w:rPr>
          <w:rFonts w:ascii="Times New Roman" w:hAnsi="Times New Roman"/>
        </w:rPr>
        <w:t xml:space="preserve">Rural applicants should have access to a minimum of four (4) hours of service per operating day. </w:t>
      </w:r>
    </w:p>
    <w:p w14:paraId="5B937F39"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shall offer alternative operation hours for various enrollment center locations, including evening and weekend hours to provide reasonable access to applicant needs. </w:t>
      </w:r>
    </w:p>
    <w:p w14:paraId="448489F2"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shall not change the hours of operations at its enrollment centers without prior written approval from the State. </w:t>
      </w:r>
    </w:p>
    <w:p w14:paraId="2BACD365" w14:textId="77777777" w:rsidR="00D81009" w:rsidRDefault="00D81009" w:rsidP="00D81009">
      <w:pPr>
        <w:pStyle w:val="ListParagraph"/>
        <w:widowControl/>
        <w:ind w:left="2520"/>
        <w:rPr>
          <w:rFonts w:ascii="Times New Roman" w:hAnsi="Times New Roman"/>
        </w:rPr>
      </w:pPr>
    </w:p>
    <w:p w14:paraId="2036924D"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Location Closures </w:t>
      </w:r>
    </w:p>
    <w:p w14:paraId="689747D2"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In the event an enrollment center needs to close </w:t>
      </w:r>
      <w:proofErr w:type="gramStart"/>
      <w:r>
        <w:rPr>
          <w:rFonts w:ascii="Times New Roman" w:hAnsi="Times New Roman"/>
        </w:rPr>
        <w:t>as a result of</w:t>
      </w:r>
      <w:proofErr w:type="gramEnd"/>
      <w:r>
        <w:rPr>
          <w:rFonts w:ascii="Times New Roman" w:hAnsi="Times New Roman"/>
        </w:rPr>
        <w:t xml:space="preserve"> an emergency, including inclement weather, the Contractor’s customer service center shall utilize the appointment roster to notify the State by e-mail and all affected applicants by bother phone and e-mail. </w:t>
      </w:r>
    </w:p>
    <w:p w14:paraId="0EAB37CE"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will notify ISP, IDOA, and affected applicants of any unexpected site closures within one (1) hour of the closure, explaining the length of the closure, and rescheduling affected applicants to alternative sites in accordance with enrollment center site locations distance requirements. </w:t>
      </w:r>
    </w:p>
    <w:p w14:paraId="59889E9E" w14:textId="77777777" w:rsidR="00D81009" w:rsidRDefault="00D81009" w:rsidP="00D81009">
      <w:pPr>
        <w:pStyle w:val="ListParagraph"/>
        <w:widowControl/>
        <w:ind w:left="2520"/>
        <w:rPr>
          <w:rFonts w:ascii="Times New Roman" w:hAnsi="Times New Roman"/>
        </w:rPr>
      </w:pPr>
    </w:p>
    <w:p w14:paraId="693A09DC"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New Enrollment Center Locations </w:t>
      </w:r>
    </w:p>
    <w:p w14:paraId="72991D6D" w14:textId="019567E5" w:rsidR="00D81009" w:rsidRPr="00F42522" w:rsidRDefault="00D81009" w:rsidP="00D81009">
      <w:pPr>
        <w:pStyle w:val="ListParagraph"/>
        <w:widowControl/>
        <w:numPr>
          <w:ilvl w:val="2"/>
          <w:numId w:val="1"/>
        </w:numPr>
        <w:rPr>
          <w:rFonts w:ascii="Times New Roman" w:hAnsi="Times New Roman"/>
        </w:rPr>
      </w:pPr>
      <w:r>
        <w:rPr>
          <w:rFonts w:ascii="Times New Roman" w:hAnsi="Times New Roman"/>
        </w:rPr>
        <w:t xml:space="preserve">The </w:t>
      </w:r>
      <w:ins w:id="9" w:author="Eliezer Strassfeld" w:date="2021-02-25T12:26:00Z">
        <w:r w:rsidR="00242034">
          <w:rPr>
            <w:rFonts w:ascii="Times New Roman" w:hAnsi="Times New Roman"/>
          </w:rPr>
          <w:t xml:space="preserve">parties shall agree to a process for the </w:t>
        </w:r>
      </w:ins>
      <w:r>
        <w:rPr>
          <w:rFonts w:ascii="Times New Roman" w:hAnsi="Times New Roman"/>
        </w:rPr>
        <w:t xml:space="preserve">Contractor </w:t>
      </w:r>
      <w:ins w:id="10" w:author="Eliezer Strassfeld" w:date="2021-02-25T12:26:00Z">
        <w:r w:rsidR="00242034">
          <w:rPr>
            <w:rFonts w:ascii="Times New Roman" w:hAnsi="Times New Roman"/>
          </w:rPr>
          <w:t xml:space="preserve">to </w:t>
        </w:r>
      </w:ins>
      <w:del w:id="11" w:author="Eliezer Strassfeld" w:date="2021-02-25T12:26:00Z">
        <w:r w:rsidDel="00242034">
          <w:rPr>
            <w:rFonts w:ascii="Times New Roman" w:hAnsi="Times New Roman"/>
          </w:rPr>
          <w:delText>shall</w:delText>
        </w:r>
      </w:del>
      <w:r>
        <w:rPr>
          <w:rFonts w:ascii="Times New Roman" w:hAnsi="Times New Roman"/>
        </w:rPr>
        <w:t xml:space="preserve"> submit proposed enrollment center locations to the Indiana State Police (ISP) for review and approval </w:t>
      </w:r>
      <w:bookmarkStart w:id="12" w:name="_PRIVIA_COMMENT_ECAEA244_ACE6_4BE6_B33E_"/>
      <w:bookmarkEnd w:id="12"/>
      <w:r>
        <w:rPr>
          <w:rFonts w:ascii="Times New Roman" w:hAnsi="Times New Roman"/>
        </w:rPr>
        <w:t>prior to establishing operations</w:t>
      </w:r>
      <w:ins w:id="13" w:author="Eliezer Strassfeld" w:date="2021-02-25T12:28:00Z">
        <w:r w:rsidR="00242034">
          <w:rPr>
            <w:rFonts w:ascii="Times New Roman" w:hAnsi="Times New Roman"/>
          </w:rPr>
          <w:t>, and the Contractor shall adhere to such process</w:t>
        </w:r>
      </w:ins>
      <w:r>
        <w:rPr>
          <w:rFonts w:ascii="Times New Roman" w:hAnsi="Times New Roman"/>
        </w:rPr>
        <w:t xml:space="preserve">. The proposals shall include the name and address of the business/organization that will house the enrollment center. Proposals will also include photos of the facility in question, showing, at a minimum, a view of the entrance to the building and a view of the area inside the building where fingerprinting will occur. </w:t>
      </w:r>
    </w:p>
    <w:p w14:paraId="76CD3352" w14:textId="77777777" w:rsidR="00D81009" w:rsidRDefault="00D81009" w:rsidP="00D81009">
      <w:pPr>
        <w:pStyle w:val="ListParagraph"/>
        <w:widowControl/>
        <w:ind w:left="1800"/>
        <w:rPr>
          <w:rFonts w:ascii="Times New Roman" w:hAnsi="Times New Roman"/>
        </w:rPr>
      </w:pPr>
    </w:p>
    <w:p w14:paraId="3936C767"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Signage: </w:t>
      </w:r>
    </w:p>
    <w:p w14:paraId="058C8294"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lastRenderedPageBreak/>
        <w:t xml:space="preserve">The Contractor shall provide signage to be displayed at the enrollment centers. </w:t>
      </w:r>
    </w:p>
    <w:p w14:paraId="7A7A182B"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The State shall approve the original, and any revi</w:t>
      </w:r>
      <w:r w:rsidR="00B17906">
        <w:rPr>
          <w:rFonts w:ascii="Times New Roman" w:hAnsi="Times New Roman"/>
        </w:rPr>
        <w:t>s</w:t>
      </w:r>
      <w:r>
        <w:rPr>
          <w:rFonts w:ascii="Times New Roman" w:hAnsi="Times New Roman"/>
        </w:rPr>
        <w:t xml:space="preserve">ed signage, throughout the life of the Contract prior to it being displayed. </w:t>
      </w:r>
    </w:p>
    <w:p w14:paraId="38FE1080" w14:textId="77777777" w:rsidR="0019662A" w:rsidRDefault="0019662A" w:rsidP="00D81009">
      <w:pPr>
        <w:pStyle w:val="ListParagraph"/>
        <w:widowControl/>
        <w:numPr>
          <w:ilvl w:val="2"/>
          <w:numId w:val="1"/>
        </w:numPr>
        <w:rPr>
          <w:rFonts w:ascii="Times New Roman" w:hAnsi="Times New Roman"/>
        </w:rPr>
      </w:pPr>
      <w:r>
        <w:rPr>
          <w:rFonts w:ascii="Times New Roman" w:hAnsi="Times New Roman"/>
        </w:rPr>
        <w:t xml:space="preserve">For signage displayed at a partner location, IDOA and the partner agency, shall approve signage and signage placement prior to installation. </w:t>
      </w:r>
    </w:p>
    <w:p w14:paraId="05CBC11D" w14:textId="77777777" w:rsidR="00D81009" w:rsidRDefault="00D81009" w:rsidP="00D81009">
      <w:pPr>
        <w:pStyle w:val="ListParagraph"/>
        <w:widowControl/>
        <w:ind w:left="2520"/>
        <w:rPr>
          <w:rFonts w:ascii="Times New Roman" w:hAnsi="Times New Roman"/>
        </w:rPr>
      </w:pPr>
    </w:p>
    <w:p w14:paraId="74BC3B5E"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Other: </w:t>
      </w:r>
    </w:p>
    <w:p w14:paraId="743E6A13"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Sites shall be accessible in accordance with Americans with Disabilities Act. </w:t>
      </w:r>
    </w:p>
    <w:p w14:paraId="19784E85"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shall establish and submit written policy, procedures and practices that will be used by each enrollment center location. </w:t>
      </w:r>
    </w:p>
    <w:p w14:paraId="37690248"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shall ensure that each enrollment center location is available for announced or unannounced security inspections by the State and/or the FBI during the normal business hours of the relevant location. </w:t>
      </w:r>
    </w:p>
    <w:p w14:paraId="52896650" w14:textId="77777777" w:rsidR="00D81009" w:rsidRDefault="00D81009" w:rsidP="00D81009">
      <w:pPr>
        <w:widowControl/>
        <w:rPr>
          <w:rFonts w:ascii="Times New Roman" w:hAnsi="Times New Roman"/>
        </w:rPr>
      </w:pPr>
    </w:p>
    <w:p w14:paraId="7C26E2F3" w14:textId="77777777" w:rsidR="00D81009" w:rsidRDefault="00D81009" w:rsidP="00D81009">
      <w:pPr>
        <w:pStyle w:val="ListParagraph"/>
        <w:widowControl/>
        <w:numPr>
          <w:ilvl w:val="1"/>
          <w:numId w:val="1"/>
        </w:numPr>
        <w:rPr>
          <w:rFonts w:ascii="Times New Roman" w:hAnsi="Times New Roman"/>
        </w:rPr>
      </w:pPr>
      <w:r>
        <w:rPr>
          <w:rFonts w:ascii="Times New Roman" w:hAnsi="Times New Roman"/>
        </w:rPr>
        <w:t xml:space="preserve">Agency Partner Locations: </w:t>
      </w:r>
    </w:p>
    <w:p w14:paraId="7ADD86F3"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The Contractor shall make a good faith effort to establish Partner enrollment centers in the offices of IDOA requested State of Indiana locations. </w:t>
      </w:r>
    </w:p>
    <w:p w14:paraId="1F8F1017" w14:textId="77777777" w:rsidR="00C06CF5" w:rsidRDefault="00C06CF5" w:rsidP="00C06CF5">
      <w:pPr>
        <w:pStyle w:val="ListParagraph"/>
        <w:widowControl/>
        <w:ind w:left="2520"/>
        <w:rPr>
          <w:rFonts w:ascii="Times New Roman" w:hAnsi="Times New Roman"/>
        </w:rPr>
      </w:pPr>
    </w:p>
    <w:p w14:paraId="4E6906EA" w14:textId="77777777" w:rsidR="00D81009" w:rsidRDefault="00D81009" w:rsidP="00D81009">
      <w:pPr>
        <w:pStyle w:val="ListParagraph"/>
        <w:widowControl/>
        <w:numPr>
          <w:ilvl w:val="2"/>
          <w:numId w:val="1"/>
        </w:numPr>
        <w:rPr>
          <w:rFonts w:ascii="Times New Roman" w:hAnsi="Times New Roman"/>
        </w:rPr>
      </w:pPr>
      <w:r>
        <w:rPr>
          <w:rFonts w:ascii="Times New Roman" w:hAnsi="Times New Roman"/>
        </w:rPr>
        <w:t xml:space="preserve">Partner locations shall: </w:t>
      </w:r>
    </w:p>
    <w:p w14:paraId="2E3B2091"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Agree to the required hours of operation. </w:t>
      </w:r>
    </w:p>
    <w:p w14:paraId="2D5D212F" w14:textId="77777777" w:rsidR="00D81009" w:rsidRDefault="00D81009" w:rsidP="00D81009">
      <w:pPr>
        <w:pStyle w:val="ListParagraph"/>
        <w:widowControl/>
        <w:numPr>
          <w:ilvl w:val="3"/>
          <w:numId w:val="1"/>
        </w:numPr>
        <w:rPr>
          <w:rFonts w:ascii="Times New Roman" w:hAnsi="Times New Roman"/>
        </w:rPr>
      </w:pPr>
      <w:r>
        <w:rPr>
          <w:rFonts w:ascii="Times New Roman" w:hAnsi="Times New Roman"/>
        </w:rPr>
        <w:t xml:space="preserve">The Contractor will require a Partner Agreement that governs the location, provisions of services as the Contractors subcontractor. </w:t>
      </w:r>
    </w:p>
    <w:p w14:paraId="68CEDEFD" w14:textId="3D20158D" w:rsidR="00D81009" w:rsidRDefault="00A82537" w:rsidP="00D81009">
      <w:pPr>
        <w:pStyle w:val="ListParagraph"/>
        <w:widowControl/>
        <w:numPr>
          <w:ilvl w:val="3"/>
          <w:numId w:val="1"/>
        </w:numPr>
        <w:rPr>
          <w:rFonts w:ascii="Times New Roman" w:hAnsi="Times New Roman"/>
        </w:rPr>
      </w:pPr>
      <w:r>
        <w:rPr>
          <w:rFonts w:ascii="Times New Roman" w:hAnsi="Times New Roman"/>
        </w:rPr>
        <w:t xml:space="preserve">Locations participating in this program shall staff enrollment centers only with enrollment agents who have met </w:t>
      </w:r>
      <w:bookmarkStart w:id="14" w:name="_PRIVIA_COMMENT_08D306C2_630A_4F9E_B73F_"/>
      <w:bookmarkEnd w:id="14"/>
      <w:ins w:id="15" w:author="Eliezer Strassfeld" w:date="2021-02-25T12:28:00Z">
        <w:r w:rsidR="00242034">
          <w:rPr>
            <w:rFonts w:ascii="Times New Roman" w:hAnsi="Times New Roman"/>
          </w:rPr>
          <w:t xml:space="preserve">mutually agreeable </w:t>
        </w:r>
      </w:ins>
      <w:del w:id="16" w:author="Eliezer Strassfeld" w:date="2021-02-25T12:29:00Z">
        <w:r w:rsidDel="00242034">
          <w:rPr>
            <w:rFonts w:ascii="Times New Roman" w:hAnsi="Times New Roman"/>
          </w:rPr>
          <w:delText xml:space="preserve">Contractor’s </w:delText>
        </w:r>
      </w:del>
      <w:r>
        <w:rPr>
          <w:rFonts w:ascii="Times New Roman" w:hAnsi="Times New Roman"/>
        </w:rPr>
        <w:t>vetting requirements</w:t>
      </w:r>
      <w:bookmarkStart w:id="17" w:name="_PRIVIA_COMMENT_79997515_EEAA_457C_B048_"/>
      <w:del w:id="18" w:author="Eliezer Strassfeld" w:date="2021-02-25T12:29:00Z">
        <w:r w:rsidDel="00242034">
          <w:rPr>
            <w:rFonts w:ascii="Times New Roman" w:hAnsi="Times New Roman"/>
          </w:rPr>
          <w:delText>, which include being a United States citizen, and not a dual citizen, and passing a background check and drug screen</w:delText>
        </w:r>
      </w:del>
      <w:bookmarkEnd w:id="17"/>
      <w:r>
        <w:rPr>
          <w:rFonts w:ascii="Times New Roman" w:hAnsi="Times New Roman"/>
        </w:rPr>
        <w:t xml:space="preserve">. </w:t>
      </w:r>
    </w:p>
    <w:p w14:paraId="2DF43D44" w14:textId="77777777" w:rsidR="00A82537" w:rsidRDefault="00A82537" w:rsidP="00A82537">
      <w:pPr>
        <w:pStyle w:val="ListParagraph"/>
        <w:widowControl/>
        <w:numPr>
          <w:ilvl w:val="4"/>
          <w:numId w:val="1"/>
        </w:numPr>
        <w:rPr>
          <w:rFonts w:ascii="Times New Roman" w:hAnsi="Times New Roman"/>
        </w:rPr>
      </w:pPr>
      <w:r>
        <w:rPr>
          <w:rFonts w:ascii="Times New Roman" w:hAnsi="Times New Roman"/>
        </w:rPr>
        <w:t xml:space="preserve">Enrollment agents shall be trained by the Contractor and approved by the Indiana State Police (ISP). </w:t>
      </w:r>
    </w:p>
    <w:p w14:paraId="0DDF1559" w14:textId="77777777" w:rsidR="00C06CF5" w:rsidRDefault="00C06CF5" w:rsidP="00C06CF5">
      <w:pPr>
        <w:pStyle w:val="ListParagraph"/>
        <w:widowControl/>
        <w:ind w:left="3960"/>
        <w:rPr>
          <w:rFonts w:ascii="Times New Roman" w:hAnsi="Times New Roman"/>
        </w:rPr>
      </w:pPr>
    </w:p>
    <w:p w14:paraId="4242C149" w14:textId="77777777" w:rsidR="00D00C9E" w:rsidRDefault="00D00C9E" w:rsidP="00D81009">
      <w:pPr>
        <w:pStyle w:val="ListParagraph"/>
        <w:widowControl/>
        <w:numPr>
          <w:ilvl w:val="2"/>
          <w:numId w:val="1"/>
        </w:numPr>
        <w:rPr>
          <w:rFonts w:ascii="Times New Roman" w:hAnsi="Times New Roman"/>
        </w:rPr>
      </w:pPr>
      <w:r>
        <w:rPr>
          <w:rFonts w:ascii="Times New Roman" w:hAnsi="Times New Roman"/>
        </w:rPr>
        <w:t xml:space="preserve">Contractor shall: </w:t>
      </w:r>
    </w:p>
    <w:p w14:paraId="15FDF214" w14:textId="77777777" w:rsidR="00D81009" w:rsidRDefault="00D81009" w:rsidP="00D00C9E">
      <w:pPr>
        <w:pStyle w:val="ListParagraph"/>
        <w:widowControl/>
        <w:numPr>
          <w:ilvl w:val="3"/>
          <w:numId w:val="1"/>
        </w:numPr>
        <w:rPr>
          <w:rFonts w:ascii="Times New Roman" w:hAnsi="Times New Roman"/>
        </w:rPr>
      </w:pPr>
      <w:r>
        <w:rPr>
          <w:rFonts w:ascii="Times New Roman" w:hAnsi="Times New Roman"/>
        </w:rPr>
        <w:t>F</w:t>
      </w:r>
      <w:r w:rsidR="005F7E44">
        <w:rPr>
          <w:rFonts w:ascii="Times New Roman" w:hAnsi="Times New Roman"/>
        </w:rPr>
        <w:t>or each location serving as a Partner enrollment center under this Contract, the Contractor shall provide – at its costs – al</w:t>
      </w:r>
      <w:r w:rsidR="00C22B9A">
        <w:rPr>
          <w:rFonts w:ascii="Times New Roman" w:hAnsi="Times New Roman"/>
        </w:rPr>
        <w:t>l</w:t>
      </w:r>
      <w:r w:rsidR="005F7E44">
        <w:rPr>
          <w:rFonts w:ascii="Times New Roman" w:hAnsi="Times New Roman"/>
        </w:rPr>
        <w:t xml:space="preserve"> equipment, software, scheduling applications and customer service support required. </w:t>
      </w:r>
    </w:p>
    <w:p w14:paraId="4A3C939A" w14:textId="77777777" w:rsidR="005F7E44" w:rsidRDefault="005F7E44" w:rsidP="00D00C9E">
      <w:pPr>
        <w:pStyle w:val="ListParagraph"/>
        <w:widowControl/>
        <w:numPr>
          <w:ilvl w:val="3"/>
          <w:numId w:val="1"/>
        </w:numPr>
        <w:rPr>
          <w:rFonts w:ascii="Times New Roman" w:hAnsi="Times New Roman"/>
        </w:rPr>
      </w:pPr>
      <w:r>
        <w:rPr>
          <w:rFonts w:ascii="Times New Roman" w:hAnsi="Times New Roman"/>
        </w:rPr>
        <w:t xml:space="preserve">Be responsible for the Certified training, in accordance with the Compact Council requirements for all non-channeler contractors, of all Enrollment Agents that the State identifies as being tasked with capturing fingerprints and that have completed the full Respondent vetting process. </w:t>
      </w:r>
    </w:p>
    <w:p w14:paraId="10F7467A" w14:textId="77777777" w:rsidR="005F7E44" w:rsidRDefault="005F7E44" w:rsidP="00D00C9E">
      <w:pPr>
        <w:pStyle w:val="ListParagraph"/>
        <w:widowControl/>
        <w:numPr>
          <w:ilvl w:val="3"/>
          <w:numId w:val="1"/>
        </w:numPr>
        <w:rPr>
          <w:rFonts w:ascii="Times New Roman" w:hAnsi="Times New Roman"/>
        </w:rPr>
      </w:pPr>
      <w:r>
        <w:rPr>
          <w:rFonts w:ascii="Times New Roman" w:hAnsi="Times New Roman"/>
        </w:rPr>
        <w:lastRenderedPageBreak/>
        <w:t xml:space="preserve">The Contractor shall be responsible for monitoring the Enrollment Agent fingerprint quality rating, for conducting retraining as necessary, and for following all directives from the Indiana State Police to remove a particular Enrollment Agent from the State Program due to excessive rejection/error rates. </w:t>
      </w:r>
    </w:p>
    <w:p w14:paraId="79576D64" w14:textId="77777777" w:rsidR="00F644BB" w:rsidRDefault="00F644BB" w:rsidP="00D00C9E">
      <w:pPr>
        <w:pStyle w:val="ListParagraph"/>
        <w:widowControl/>
        <w:numPr>
          <w:ilvl w:val="3"/>
          <w:numId w:val="1"/>
        </w:numPr>
        <w:rPr>
          <w:rFonts w:ascii="Times New Roman" w:hAnsi="Times New Roman"/>
        </w:rPr>
      </w:pPr>
      <w:r>
        <w:rPr>
          <w:rFonts w:ascii="Times New Roman" w:hAnsi="Times New Roman"/>
        </w:rPr>
        <w:t xml:space="preserve">The Contractor shall provide online training and tutorials covering, but not limited to, fingerprinting, use of the fingerprint system, data entry on registration screens and the fingerprinting of individuals with birth, age, medical and professional problems affecting the hands and or arms. </w:t>
      </w:r>
    </w:p>
    <w:p w14:paraId="2A0C8293" w14:textId="77777777" w:rsidR="00E24930" w:rsidRDefault="00E24930" w:rsidP="00D00C9E">
      <w:pPr>
        <w:pStyle w:val="ListParagraph"/>
        <w:widowControl/>
        <w:numPr>
          <w:ilvl w:val="3"/>
          <w:numId w:val="1"/>
        </w:numPr>
        <w:rPr>
          <w:rFonts w:ascii="Times New Roman" w:hAnsi="Times New Roman"/>
        </w:rPr>
      </w:pPr>
      <w:r>
        <w:rPr>
          <w:rFonts w:ascii="Times New Roman" w:hAnsi="Times New Roman"/>
        </w:rPr>
        <w:t xml:space="preserve">The Contractor shall provide access to a qualified fingerprint trainer to assist on the phone or online those fingerprinting individuals with questions. </w:t>
      </w:r>
    </w:p>
    <w:p w14:paraId="3CFA14F3" w14:textId="77777777" w:rsidR="00E24930" w:rsidRDefault="00E24930" w:rsidP="00D00C9E">
      <w:pPr>
        <w:pStyle w:val="ListParagraph"/>
        <w:widowControl/>
        <w:numPr>
          <w:ilvl w:val="3"/>
          <w:numId w:val="1"/>
        </w:numPr>
        <w:rPr>
          <w:rFonts w:ascii="Times New Roman" w:hAnsi="Times New Roman"/>
        </w:rPr>
      </w:pPr>
      <w:r>
        <w:rPr>
          <w:rFonts w:ascii="Times New Roman" w:hAnsi="Times New Roman"/>
        </w:rPr>
        <w:t xml:space="preserve">Abide by all policies regarding professional work attire in the specified Agency location. </w:t>
      </w:r>
    </w:p>
    <w:p w14:paraId="6102760F" w14:textId="77777777" w:rsidR="00E24930" w:rsidRDefault="00E24930" w:rsidP="00D00C9E">
      <w:pPr>
        <w:pStyle w:val="ListParagraph"/>
        <w:widowControl/>
        <w:numPr>
          <w:ilvl w:val="3"/>
          <w:numId w:val="1"/>
        </w:numPr>
        <w:rPr>
          <w:rFonts w:ascii="Times New Roman" w:hAnsi="Times New Roman"/>
        </w:rPr>
      </w:pPr>
      <w:r>
        <w:rPr>
          <w:rFonts w:ascii="Times New Roman" w:hAnsi="Times New Roman"/>
        </w:rPr>
        <w:t xml:space="preserve">Receive prior written approval from the specific Agency facility management of the Contractors implementation plan before installation of any equipment or technology: and </w:t>
      </w:r>
    </w:p>
    <w:p w14:paraId="3677F7BD" w14:textId="77777777" w:rsidR="00E24930" w:rsidRDefault="00E24930" w:rsidP="00D00C9E">
      <w:pPr>
        <w:pStyle w:val="ListParagraph"/>
        <w:widowControl/>
        <w:numPr>
          <w:ilvl w:val="3"/>
          <w:numId w:val="1"/>
        </w:numPr>
        <w:rPr>
          <w:rFonts w:ascii="Times New Roman" w:hAnsi="Times New Roman"/>
        </w:rPr>
      </w:pPr>
      <w:r>
        <w:rPr>
          <w:rFonts w:ascii="Times New Roman" w:hAnsi="Times New Roman"/>
        </w:rPr>
        <w:t xml:space="preserve">Not use any Department equipment or resources other than those specifically identified. </w:t>
      </w:r>
    </w:p>
    <w:p w14:paraId="3367E2C8" w14:textId="77777777" w:rsidR="00C06CF5" w:rsidRDefault="00C06CF5" w:rsidP="00C06CF5">
      <w:pPr>
        <w:pStyle w:val="ListParagraph"/>
        <w:widowControl/>
        <w:ind w:left="3240"/>
        <w:rPr>
          <w:rFonts w:ascii="Times New Roman" w:hAnsi="Times New Roman"/>
        </w:rPr>
      </w:pPr>
    </w:p>
    <w:p w14:paraId="3373D352" w14:textId="4C715419" w:rsidR="00D81009" w:rsidRDefault="00D81009" w:rsidP="00D81009">
      <w:pPr>
        <w:pStyle w:val="ListParagraph"/>
        <w:widowControl/>
        <w:numPr>
          <w:ilvl w:val="2"/>
          <w:numId w:val="1"/>
        </w:numPr>
        <w:rPr>
          <w:rFonts w:ascii="Times New Roman" w:hAnsi="Times New Roman"/>
        </w:rPr>
      </w:pPr>
      <w:bookmarkStart w:id="19" w:name="_PRIVIA_COMMENT_38785470_334B_4808_9A0D_"/>
      <w:bookmarkEnd w:id="19"/>
      <w:del w:id="20" w:author="Eliezer Strassfeld" w:date="2021-02-25T12:57:00Z">
        <w:r w:rsidDel="00F96E78">
          <w:rPr>
            <w:rFonts w:ascii="Times New Roman" w:hAnsi="Times New Roman"/>
          </w:rPr>
          <w:delText xml:space="preserve">Locations serving as a </w:delText>
        </w:r>
      </w:del>
      <w:ins w:id="21" w:author="Eliezer Strassfeld" w:date="2021-02-25T12:57:00Z">
        <w:r w:rsidR="00F96E78">
          <w:rPr>
            <w:rFonts w:ascii="Times New Roman" w:hAnsi="Times New Roman"/>
          </w:rPr>
          <w:t xml:space="preserve">Agency </w:t>
        </w:r>
      </w:ins>
      <w:r>
        <w:rPr>
          <w:rFonts w:ascii="Times New Roman" w:hAnsi="Times New Roman"/>
        </w:rPr>
        <w:t>Partner</w:t>
      </w:r>
      <w:ins w:id="22" w:author="Eliezer Strassfeld" w:date="2021-02-25T12:57:00Z">
        <w:r w:rsidR="00F96E78">
          <w:rPr>
            <w:rFonts w:ascii="Times New Roman" w:hAnsi="Times New Roman"/>
          </w:rPr>
          <w:t>s</w:t>
        </w:r>
      </w:ins>
      <w:r>
        <w:rPr>
          <w:rFonts w:ascii="Times New Roman" w:hAnsi="Times New Roman"/>
        </w:rPr>
        <w:t xml:space="preserve"> </w:t>
      </w:r>
      <w:del w:id="23" w:author="Eliezer Strassfeld" w:date="2021-02-25T12:57:00Z">
        <w:r w:rsidDel="00F96E78">
          <w:rPr>
            <w:rFonts w:ascii="Times New Roman" w:hAnsi="Times New Roman"/>
          </w:rPr>
          <w:delText xml:space="preserve">enrollment center </w:delText>
        </w:r>
      </w:del>
      <w:r>
        <w:rPr>
          <w:rFonts w:ascii="Times New Roman" w:hAnsi="Times New Roman"/>
        </w:rPr>
        <w:t xml:space="preserve">shall not be entitled to a commission or any other fees from any fee collected by the </w:t>
      </w:r>
      <w:proofErr w:type="gramStart"/>
      <w:r>
        <w:rPr>
          <w:rFonts w:ascii="Times New Roman" w:hAnsi="Times New Roman"/>
        </w:rPr>
        <w:t>Contractor, and</w:t>
      </w:r>
      <w:proofErr w:type="gramEnd"/>
      <w:r>
        <w:rPr>
          <w:rFonts w:ascii="Times New Roman" w:hAnsi="Times New Roman"/>
        </w:rPr>
        <w:t xml:space="preserve"> shall not be allowed to charge any additional fees to the Applicants for providing this service. </w:t>
      </w:r>
    </w:p>
    <w:p w14:paraId="02C90454" w14:textId="77777777" w:rsidR="00D81009" w:rsidRDefault="00D81009" w:rsidP="00D81009">
      <w:pPr>
        <w:pStyle w:val="ListParagraph"/>
        <w:ind w:left="1080"/>
        <w:rPr>
          <w:rFonts w:ascii="Times New Roman" w:hAnsi="Times New Roman"/>
        </w:rPr>
      </w:pPr>
    </w:p>
    <w:p w14:paraId="74B7CE06" w14:textId="77777777" w:rsidR="00D81009" w:rsidRPr="00F42522" w:rsidRDefault="00D81009" w:rsidP="00D81009">
      <w:pPr>
        <w:pStyle w:val="ListParagraph"/>
        <w:widowControl/>
        <w:numPr>
          <w:ilvl w:val="0"/>
          <w:numId w:val="1"/>
        </w:numPr>
        <w:spacing w:after="200" w:line="276" w:lineRule="auto"/>
        <w:rPr>
          <w:rFonts w:ascii="Times New Roman" w:hAnsi="Times New Roman"/>
          <w:b/>
          <w:bCs/>
        </w:rPr>
      </w:pPr>
      <w:r w:rsidRPr="00F42522">
        <w:rPr>
          <w:rFonts w:ascii="Times New Roman" w:hAnsi="Times New Roman"/>
          <w:b/>
          <w:bCs/>
        </w:rPr>
        <w:t xml:space="preserve">Service Delivery </w:t>
      </w:r>
    </w:p>
    <w:p w14:paraId="4A67AF46" w14:textId="77777777" w:rsidR="00D81009" w:rsidRDefault="00D81009" w:rsidP="00D81009">
      <w:pPr>
        <w:pStyle w:val="ListParagraph"/>
        <w:widowControl/>
        <w:numPr>
          <w:ilvl w:val="1"/>
          <w:numId w:val="1"/>
        </w:numPr>
        <w:spacing w:after="200" w:line="276" w:lineRule="auto"/>
        <w:rPr>
          <w:rFonts w:ascii="Times New Roman" w:hAnsi="Times New Roman"/>
        </w:rPr>
      </w:pPr>
      <w:r>
        <w:rPr>
          <w:rFonts w:ascii="Times New Roman" w:hAnsi="Times New Roman"/>
        </w:rPr>
        <w:t xml:space="preserve">Appointment Scheduling </w:t>
      </w:r>
    </w:p>
    <w:p w14:paraId="06BBDAFD"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 xml:space="preserve">General </w:t>
      </w:r>
    </w:p>
    <w:p w14:paraId="6FCCC51E" w14:textId="77777777" w:rsidR="00D81009" w:rsidRDefault="00D81009" w:rsidP="00D8100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ensure that applicants can schedule appointments by toll free phone or via a secure website. </w:t>
      </w:r>
    </w:p>
    <w:p w14:paraId="1DB30C5B" w14:textId="77777777" w:rsidR="00D81009" w:rsidRDefault="00D81009" w:rsidP="00D81009">
      <w:pPr>
        <w:pStyle w:val="ListParagraph"/>
        <w:widowControl/>
        <w:numPr>
          <w:ilvl w:val="4"/>
          <w:numId w:val="1"/>
        </w:numPr>
        <w:spacing w:after="200" w:line="276" w:lineRule="auto"/>
        <w:rPr>
          <w:rFonts w:ascii="Times New Roman" w:hAnsi="Times New Roman"/>
        </w:rPr>
      </w:pPr>
      <w:r>
        <w:rPr>
          <w:rFonts w:ascii="Times New Roman" w:hAnsi="Times New Roman"/>
        </w:rPr>
        <w:t>Appointments shall be scheduled within 5 days of initial applicant contact</w:t>
      </w:r>
      <w:ins w:id="24" w:author="Eliezer Strassfeld" w:date="2021-02-15T19:32:00Z">
        <w:r w:rsidR="00251461">
          <w:rPr>
            <w:rFonts w:ascii="Times New Roman" w:hAnsi="Times New Roman"/>
          </w:rPr>
          <w:t>, subject to the applicant’s availability</w:t>
        </w:r>
      </w:ins>
      <w:r>
        <w:rPr>
          <w:rFonts w:ascii="Times New Roman" w:hAnsi="Times New Roman"/>
        </w:rPr>
        <w:t xml:space="preserve">. </w:t>
      </w:r>
    </w:p>
    <w:p w14:paraId="78EDCDA8" w14:textId="4627947B" w:rsidR="00D81009" w:rsidRDefault="00D81009" w:rsidP="00D81009">
      <w:pPr>
        <w:pStyle w:val="ListParagraph"/>
        <w:widowControl/>
        <w:numPr>
          <w:ilvl w:val="4"/>
          <w:numId w:val="1"/>
        </w:numPr>
        <w:spacing w:after="200" w:line="276" w:lineRule="auto"/>
        <w:rPr>
          <w:rFonts w:ascii="Times New Roman" w:hAnsi="Times New Roman"/>
        </w:rPr>
      </w:pPr>
      <w:r>
        <w:rPr>
          <w:rFonts w:ascii="Times New Roman" w:hAnsi="Times New Roman"/>
        </w:rPr>
        <w:t>Confirmation shall be sent to the applicant via email, text message or mailed through the U.S. Postal Service</w:t>
      </w:r>
      <w:del w:id="25" w:author="Eliezer Strassfeld" w:date="2021-02-25T12:57:00Z">
        <w:r w:rsidR="00D676FC" w:rsidDel="00F96E78">
          <w:rPr>
            <w:rFonts w:ascii="Times New Roman" w:hAnsi="Times New Roman"/>
          </w:rPr>
          <w:delText xml:space="preserve"> </w:delText>
        </w:r>
        <w:bookmarkStart w:id="26" w:name="_PRIVIA_COMMENT_845D83EE_AAA4_4069_8DB6_"/>
        <w:r w:rsidR="00F64552" w:rsidDel="00F96E78">
          <w:rPr>
            <w:rFonts w:ascii="Times New Roman" w:hAnsi="Times New Roman"/>
          </w:rPr>
          <w:delText>based on applicant preference</w:delText>
        </w:r>
      </w:del>
      <w:r>
        <w:rPr>
          <w:rFonts w:ascii="Times New Roman" w:hAnsi="Times New Roman"/>
        </w:rPr>
        <w:t xml:space="preserve">. </w:t>
      </w:r>
      <w:bookmarkEnd w:id="26"/>
    </w:p>
    <w:p w14:paraId="160D9BDD" w14:textId="77777777" w:rsidR="008E6877" w:rsidRDefault="008E6877" w:rsidP="008E6877">
      <w:pPr>
        <w:pStyle w:val="ListParagraph"/>
        <w:widowControl/>
        <w:spacing w:after="200" w:line="276" w:lineRule="auto"/>
        <w:ind w:left="3960"/>
        <w:rPr>
          <w:rFonts w:ascii="Times New Roman" w:hAnsi="Times New Roman"/>
        </w:rPr>
      </w:pPr>
    </w:p>
    <w:p w14:paraId="232129AE"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maintain a secure and up-to-date website and call center with the capability to capture all biographic and demographic information needed to obtain fingerprint at the time of service and meet all State of Indiana</w:t>
      </w:r>
      <w:r w:rsidR="001C17E3">
        <w:rPr>
          <w:rFonts w:ascii="Times New Roman" w:hAnsi="Times New Roman"/>
        </w:rPr>
        <w:t>,</w:t>
      </w:r>
      <w:r>
        <w:rPr>
          <w:rFonts w:ascii="Times New Roman" w:hAnsi="Times New Roman"/>
        </w:rPr>
        <w:t xml:space="preserve"> federal confidentiality standards</w:t>
      </w:r>
      <w:r w:rsidR="001C17E3">
        <w:rPr>
          <w:rFonts w:ascii="Times New Roman" w:hAnsi="Times New Roman"/>
        </w:rPr>
        <w:t>, and CJIS Security Policy</w:t>
      </w:r>
      <w:r>
        <w:rPr>
          <w:rFonts w:ascii="Times New Roman" w:hAnsi="Times New Roman"/>
        </w:rPr>
        <w:t>.</w:t>
      </w:r>
    </w:p>
    <w:p w14:paraId="4A48BB1F" w14:textId="77777777" w:rsidR="008E6877" w:rsidRDefault="008E6877" w:rsidP="008E6877">
      <w:pPr>
        <w:pStyle w:val="ListParagraph"/>
        <w:widowControl/>
        <w:spacing w:after="200" w:line="276" w:lineRule="auto"/>
        <w:ind w:left="2520"/>
        <w:rPr>
          <w:rFonts w:ascii="Times New Roman" w:hAnsi="Times New Roman"/>
        </w:rPr>
      </w:pPr>
    </w:p>
    <w:p w14:paraId="633F75F7" w14:textId="068767E3" w:rsidR="008E6877" w:rsidRPr="008E6877" w:rsidRDefault="00D81009" w:rsidP="008E6877">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accept same-day fingerprint appointments at all Enrollment Centers</w:t>
      </w:r>
      <w:bookmarkStart w:id="27" w:name="_PRIVIA_COMMENT_D46CF2A4_71A3_40D1_9D71_"/>
      <w:bookmarkEnd w:id="27"/>
      <w:ins w:id="28" w:author="Eliezer Strassfeld" w:date="2021-02-25T12:57:00Z">
        <w:r w:rsidR="00F96E78">
          <w:rPr>
            <w:rFonts w:ascii="Times New Roman" w:hAnsi="Times New Roman"/>
          </w:rPr>
          <w:t>, unless otherwise agreed to by the parties</w:t>
        </w:r>
      </w:ins>
      <w:r>
        <w:rPr>
          <w:rFonts w:ascii="Times New Roman" w:hAnsi="Times New Roman"/>
        </w:rPr>
        <w:t>.</w:t>
      </w:r>
    </w:p>
    <w:p w14:paraId="79329FCE" w14:textId="77777777" w:rsidR="008E6877" w:rsidRDefault="008E6877" w:rsidP="008E6877">
      <w:pPr>
        <w:pStyle w:val="ListParagraph"/>
        <w:widowControl/>
        <w:spacing w:after="200" w:line="276" w:lineRule="auto"/>
        <w:ind w:left="2520"/>
        <w:rPr>
          <w:rFonts w:ascii="Times New Roman" w:hAnsi="Times New Roman"/>
        </w:rPr>
      </w:pPr>
    </w:p>
    <w:p w14:paraId="26299766"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provide electronic scheduling and toll-free telephone scheduling for non-English or limited-English speaking applicants, as well as for applicants who are dea</w:t>
      </w:r>
      <w:r w:rsidR="001F2B60">
        <w:rPr>
          <w:rFonts w:ascii="Times New Roman" w:hAnsi="Times New Roman"/>
        </w:rPr>
        <w:t>f</w:t>
      </w:r>
      <w:r>
        <w:rPr>
          <w:rFonts w:ascii="Times New Roman" w:hAnsi="Times New Roman"/>
        </w:rPr>
        <w:t xml:space="preserve">, hard of hearing, </w:t>
      </w:r>
      <w:r w:rsidR="001F2B60">
        <w:rPr>
          <w:rFonts w:ascii="Times New Roman" w:hAnsi="Times New Roman"/>
        </w:rPr>
        <w:t xml:space="preserve">visually </w:t>
      </w:r>
      <w:r w:rsidR="008E40F1">
        <w:rPr>
          <w:rFonts w:ascii="Times New Roman" w:hAnsi="Times New Roman"/>
        </w:rPr>
        <w:t>impaired</w:t>
      </w:r>
      <w:r>
        <w:rPr>
          <w:rFonts w:ascii="Times New Roman" w:hAnsi="Times New Roman"/>
        </w:rPr>
        <w:t xml:space="preserve">, or speech impaired, for compliance with the Americans with Disabilities Act (ADA) requirements.   </w:t>
      </w:r>
    </w:p>
    <w:p w14:paraId="24A1FDBF" w14:textId="77777777" w:rsidR="00D81009" w:rsidRPr="00D81009" w:rsidRDefault="00D81009" w:rsidP="00D81009">
      <w:pPr>
        <w:pStyle w:val="ListParagraph"/>
        <w:widowControl/>
        <w:spacing w:after="200" w:line="276" w:lineRule="auto"/>
        <w:ind w:left="2520"/>
        <w:rPr>
          <w:rFonts w:ascii="Times New Roman" w:hAnsi="Times New Roman"/>
        </w:rPr>
      </w:pPr>
    </w:p>
    <w:p w14:paraId="75904C1E" w14:textId="77777777" w:rsidR="00D81009" w:rsidRDefault="00D81009" w:rsidP="00D81009">
      <w:pPr>
        <w:pStyle w:val="ListParagraph"/>
        <w:widowControl/>
        <w:numPr>
          <w:ilvl w:val="1"/>
          <w:numId w:val="1"/>
        </w:numPr>
        <w:spacing w:after="200" w:line="276" w:lineRule="auto"/>
        <w:rPr>
          <w:rFonts w:ascii="Times New Roman" w:hAnsi="Times New Roman"/>
        </w:rPr>
      </w:pPr>
      <w:r>
        <w:rPr>
          <w:rFonts w:ascii="Times New Roman" w:hAnsi="Times New Roman"/>
        </w:rPr>
        <w:t xml:space="preserve">Emergency Applicants </w:t>
      </w:r>
    </w:p>
    <w:p w14:paraId="3BC522E5"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that all emergency relative placement </w:t>
      </w:r>
      <w:r w:rsidR="00C62FC0">
        <w:rPr>
          <w:rFonts w:ascii="Times New Roman" w:hAnsi="Times New Roman"/>
        </w:rPr>
        <w:t xml:space="preserve">applicants are processed, which includes scheduled and fingerprinted, within five (5) days of the request, unless a longer </w:t>
      </w:r>
      <w:proofErr w:type="gramStart"/>
      <w:r w:rsidR="00C62FC0">
        <w:rPr>
          <w:rFonts w:ascii="Times New Roman" w:hAnsi="Times New Roman"/>
        </w:rPr>
        <w:t>period of time</w:t>
      </w:r>
      <w:proofErr w:type="gramEnd"/>
      <w:r w:rsidR="00C62FC0">
        <w:rPr>
          <w:rFonts w:ascii="Times New Roman" w:hAnsi="Times New Roman"/>
        </w:rPr>
        <w:t xml:space="preserve"> is requested by the applicant or agency</w:t>
      </w:r>
      <w:r w:rsidR="0075795A">
        <w:rPr>
          <w:rFonts w:ascii="Times New Roman" w:hAnsi="Times New Roman"/>
        </w:rPr>
        <w:t>.</w:t>
      </w:r>
      <w:r w:rsidR="00C62FC0">
        <w:rPr>
          <w:rFonts w:ascii="Times New Roman" w:hAnsi="Times New Roman"/>
        </w:rPr>
        <w:t xml:space="preserve"> </w:t>
      </w:r>
      <w:r w:rsidR="0075795A">
        <w:rPr>
          <w:rFonts w:ascii="Times New Roman" w:hAnsi="Times New Roman"/>
        </w:rPr>
        <w:t>A</w:t>
      </w:r>
      <w:r w:rsidR="00C62FC0">
        <w:rPr>
          <w:rFonts w:ascii="Times New Roman" w:hAnsi="Times New Roman"/>
        </w:rPr>
        <w:t xml:space="preserve">ll such requests by the applicant shall be reported immediately to the requesting agency. </w:t>
      </w:r>
    </w:p>
    <w:p w14:paraId="14D878BF" w14:textId="77777777" w:rsidR="008E6877" w:rsidRDefault="008E6877" w:rsidP="008E6877">
      <w:pPr>
        <w:pStyle w:val="ListParagraph"/>
        <w:widowControl/>
        <w:spacing w:after="200" w:line="276" w:lineRule="auto"/>
        <w:ind w:left="2520"/>
        <w:rPr>
          <w:rFonts w:ascii="Times New Roman" w:hAnsi="Times New Roman"/>
        </w:rPr>
      </w:pPr>
    </w:p>
    <w:p w14:paraId="4F9CEAC9"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 xml:space="preserve">Priority shall be given to those applicants identified as Emergency Placement resources for the Department of Child Services. </w:t>
      </w:r>
    </w:p>
    <w:p w14:paraId="51E81216" w14:textId="77777777" w:rsidR="00D81009" w:rsidRDefault="00D81009" w:rsidP="004E36F1">
      <w:pPr>
        <w:widowControl/>
        <w:spacing w:after="200" w:line="276" w:lineRule="auto"/>
        <w:rPr>
          <w:rFonts w:ascii="Times New Roman" w:hAnsi="Times New Roman"/>
        </w:rPr>
      </w:pPr>
    </w:p>
    <w:p w14:paraId="4F0AB381" w14:textId="77777777" w:rsidR="004E36F1" w:rsidRDefault="004E36F1" w:rsidP="004E36F1">
      <w:pPr>
        <w:pStyle w:val="ListParagraph"/>
        <w:widowControl/>
        <w:numPr>
          <w:ilvl w:val="1"/>
          <w:numId w:val="1"/>
        </w:numPr>
        <w:spacing w:after="200" w:line="276" w:lineRule="auto"/>
        <w:rPr>
          <w:rFonts w:ascii="Times New Roman" w:hAnsi="Times New Roman"/>
        </w:rPr>
      </w:pPr>
      <w:r>
        <w:rPr>
          <w:rFonts w:ascii="Times New Roman" w:hAnsi="Times New Roman"/>
        </w:rPr>
        <w:t xml:space="preserve">Disclosures </w:t>
      </w:r>
    </w:p>
    <w:p w14:paraId="689529B6" w14:textId="77777777" w:rsidR="004E36F1" w:rsidRDefault="004E36F1" w:rsidP="004E36F1">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make available for review and acknowledgement to every applicant, to include but not limited to, copies of the following documents at the time of registration: </w:t>
      </w:r>
    </w:p>
    <w:p w14:paraId="3D6E20C1" w14:textId="77777777" w:rsidR="009A51EF" w:rsidRPr="005322A5" w:rsidRDefault="00710D94" w:rsidP="009A51EF">
      <w:pPr>
        <w:pStyle w:val="ListParagraph"/>
        <w:widowControl/>
        <w:numPr>
          <w:ilvl w:val="3"/>
          <w:numId w:val="1"/>
        </w:numPr>
        <w:spacing w:after="160" w:line="259" w:lineRule="auto"/>
        <w:rPr>
          <w:rFonts w:ascii="Times New Roman" w:hAnsi="Times New Roman"/>
        </w:rPr>
      </w:pPr>
      <w:r>
        <w:rPr>
          <w:rFonts w:ascii="Times New Roman" w:hAnsi="Times New Roman"/>
        </w:rPr>
        <w:t>Exhibit</w:t>
      </w:r>
      <w:r w:rsidR="009A51EF" w:rsidRPr="005322A5">
        <w:rPr>
          <w:rFonts w:ascii="Times New Roman" w:hAnsi="Times New Roman"/>
        </w:rPr>
        <w:t xml:space="preserve"> </w:t>
      </w:r>
      <w:r w:rsidR="009A51EF">
        <w:rPr>
          <w:rFonts w:ascii="Times New Roman" w:hAnsi="Times New Roman"/>
        </w:rPr>
        <w:t>F</w:t>
      </w:r>
      <w:r w:rsidR="009A51EF" w:rsidRPr="005322A5">
        <w:rPr>
          <w:rFonts w:ascii="Times New Roman" w:hAnsi="Times New Roman"/>
        </w:rPr>
        <w:t>: Indiana Authorization and Notification Form</w:t>
      </w:r>
    </w:p>
    <w:p w14:paraId="44EB6CB2" w14:textId="77777777" w:rsidR="009A51EF" w:rsidRPr="005322A5" w:rsidRDefault="00710D94" w:rsidP="009A51EF">
      <w:pPr>
        <w:pStyle w:val="ListParagraph"/>
        <w:widowControl/>
        <w:numPr>
          <w:ilvl w:val="3"/>
          <w:numId w:val="1"/>
        </w:numPr>
        <w:spacing w:after="160" w:line="259" w:lineRule="auto"/>
        <w:rPr>
          <w:rFonts w:ascii="Times New Roman" w:hAnsi="Times New Roman"/>
        </w:rPr>
      </w:pPr>
      <w:r>
        <w:rPr>
          <w:rFonts w:ascii="Times New Roman" w:hAnsi="Times New Roman"/>
        </w:rPr>
        <w:t>Exhibit</w:t>
      </w:r>
      <w:r w:rsidR="009A51EF" w:rsidRPr="005322A5">
        <w:rPr>
          <w:rFonts w:ascii="Times New Roman" w:hAnsi="Times New Roman"/>
        </w:rPr>
        <w:t xml:space="preserve"> </w:t>
      </w:r>
      <w:r w:rsidR="009A51EF">
        <w:rPr>
          <w:rFonts w:ascii="Times New Roman" w:hAnsi="Times New Roman"/>
        </w:rPr>
        <w:t>G</w:t>
      </w:r>
      <w:r w:rsidR="009A51EF" w:rsidRPr="005322A5">
        <w:rPr>
          <w:rFonts w:ascii="Times New Roman" w:hAnsi="Times New Roman"/>
        </w:rPr>
        <w:t>: Agency Privacy Requirements for NCJ Justice Applicants</w:t>
      </w:r>
    </w:p>
    <w:p w14:paraId="16B5C7AD" w14:textId="77777777" w:rsidR="009A51EF" w:rsidRPr="005322A5" w:rsidRDefault="00710D94" w:rsidP="009A51EF">
      <w:pPr>
        <w:pStyle w:val="ListParagraph"/>
        <w:widowControl/>
        <w:numPr>
          <w:ilvl w:val="3"/>
          <w:numId w:val="1"/>
        </w:numPr>
        <w:spacing w:after="160" w:line="259" w:lineRule="auto"/>
        <w:rPr>
          <w:rFonts w:ascii="Times New Roman" w:hAnsi="Times New Roman"/>
        </w:rPr>
      </w:pPr>
      <w:r>
        <w:rPr>
          <w:rFonts w:ascii="Times New Roman" w:hAnsi="Times New Roman"/>
        </w:rPr>
        <w:t>Exhibit</w:t>
      </w:r>
      <w:r w:rsidR="009A51EF" w:rsidRPr="005322A5">
        <w:rPr>
          <w:rFonts w:ascii="Times New Roman" w:hAnsi="Times New Roman"/>
        </w:rPr>
        <w:t xml:space="preserve"> </w:t>
      </w:r>
      <w:r w:rsidR="009A51EF">
        <w:rPr>
          <w:rFonts w:ascii="Times New Roman" w:hAnsi="Times New Roman"/>
        </w:rPr>
        <w:t>H</w:t>
      </w:r>
      <w:r w:rsidR="009A51EF" w:rsidRPr="005322A5">
        <w:rPr>
          <w:rFonts w:ascii="Times New Roman" w:hAnsi="Times New Roman"/>
        </w:rPr>
        <w:t xml:space="preserve">: Noncriminal Justice Applicant’s Privacy Rights: </w:t>
      </w:r>
      <w:hyperlink r:id="rId10" w:history="1">
        <w:r w:rsidR="009A51EF" w:rsidRPr="005322A5">
          <w:rPr>
            <w:rStyle w:val="Hyperlink"/>
            <w:rFonts w:ascii="Times New Roman" w:hAnsi="Times New Roman"/>
            <w:color w:val="auto"/>
          </w:rPr>
          <w:t>https://www.fbi.gov/services/cjis/compact-council/guiding-principles-noncriminal-justice-applicants-privacy-rights</w:t>
        </w:r>
      </w:hyperlink>
    </w:p>
    <w:p w14:paraId="56B9F79C" w14:textId="77777777" w:rsidR="009A51EF" w:rsidRPr="008E6877" w:rsidRDefault="00710D94" w:rsidP="009A51EF">
      <w:pPr>
        <w:pStyle w:val="ListParagraph"/>
        <w:widowControl/>
        <w:numPr>
          <w:ilvl w:val="3"/>
          <w:numId w:val="1"/>
        </w:numPr>
        <w:spacing w:after="160" w:line="259" w:lineRule="auto"/>
        <w:rPr>
          <w:rStyle w:val="Hyperlink"/>
          <w:rFonts w:ascii="Times New Roman" w:hAnsi="Times New Roman"/>
          <w:color w:val="auto"/>
          <w:u w:val="none"/>
        </w:rPr>
      </w:pPr>
      <w:r>
        <w:rPr>
          <w:rFonts w:ascii="Times New Roman" w:hAnsi="Times New Roman"/>
        </w:rPr>
        <w:t>Exhibit</w:t>
      </w:r>
      <w:r w:rsidR="009A51EF" w:rsidRPr="005322A5">
        <w:rPr>
          <w:rFonts w:ascii="Times New Roman" w:hAnsi="Times New Roman"/>
        </w:rPr>
        <w:t xml:space="preserve"> </w:t>
      </w:r>
      <w:r w:rsidR="009A51EF">
        <w:rPr>
          <w:rFonts w:ascii="Times New Roman" w:hAnsi="Times New Roman"/>
        </w:rPr>
        <w:t>I</w:t>
      </w:r>
      <w:r w:rsidR="009A51EF" w:rsidRPr="005322A5">
        <w:rPr>
          <w:rFonts w:ascii="Times New Roman" w:hAnsi="Times New Roman"/>
        </w:rPr>
        <w:t xml:space="preserve">: Privacy Act Statement: </w:t>
      </w:r>
      <w:hyperlink r:id="rId11" w:history="1">
        <w:r w:rsidR="009A51EF" w:rsidRPr="005322A5">
          <w:rPr>
            <w:rStyle w:val="Hyperlink"/>
            <w:rFonts w:ascii="Times New Roman" w:hAnsi="Times New Roman"/>
            <w:color w:val="auto"/>
          </w:rPr>
          <w:t>https://www.fbi.gov/services/cjis/compact-council/privacy-act-statement</w:t>
        </w:r>
      </w:hyperlink>
    </w:p>
    <w:p w14:paraId="375D0B9E" w14:textId="77777777" w:rsidR="008E6877" w:rsidRPr="00C06CF5" w:rsidRDefault="008E6877" w:rsidP="008E6877">
      <w:pPr>
        <w:pStyle w:val="ListParagraph"/>
        <w:widowControl/>
        <w:spacing w:after="160" w:line="259" w:lineRule="auto"/>
        <w:ind w:left="3240"/>
        <w:rPr>
          <w:rStyle w:val="Hyperlink"/>
          <w:rFonts w:ascii="Times New Roman" w:hAnsi="Times New Roman"/>
          <w:color w:val="auto"/>
          <w:u w:val="none"/>
        </w:rPr>
      </w:pPr>
    </w:p>
    <w:p w14:paraId="07936E1D" w14:textId="77777777" w:rsidR="00C06CF5" w:rsidRDefault="008E6877" w:rsidP="00C06CF5">
      <w:pPr>
        <w:pStyle w:val="ListParagraph"/>
        <w:widowControl/>
        <w:numPr>
          <w:ilvl w:val="2"/>
          <w:numId w:val="1"/>
        </w:numPr>
        <w:spacing w:after="160" w:line="259" w:lineRule="auto"/>
        <w:rPr>
          <w:rStyle w:val="Hyperlink"/>
          <w:rFonts w:ascii="Times New Roman" w:hAnsi="Times New Roman"/>
          <w:color w:val="auto"/>
          <w:u w:val="none"/>
        </w:rPr>
      </w:pPr>
      <w:r>
        <w:rPr>
          <w:rStyle w:val="Hyperlink"/>
          <w:rFonts w:ascii="Times New Roman" w:hAnsi="Times New Roman"/>
          <w:color w:val="auto"/>
          <w:u w:val="none"/>
        </w:rPr>
        <w:t xml:space="preserve">The Contractor must make available for review and acknowledgment to every applicant being fingerprinted for volunteer and employment positions with unsupervised access to children: </w:t>
      </w:r>
    </w:p>
    <w:p w14:paraId="3DF40D7A" w14:textId="77777777" w:rsidR="008E6877" w:rsidRDefault="008E6877" w:rsidP="008E6877">
      <w:pPr>
        <w:pStyle w:val="ListParagraph"/>
        <w:widowControl/>
        <w:numPr>
          <w:ilvl w:val="3"/>
          <w:numId w:val="1"/>
        </w:numPr>
        <w:spacing w:after="160" w:line="259" w:lineRule="auto"/>
        <w:rPr>
          <w:rStyle w:val="Hyperlink"/>
          <w:rFonts w:ascii="Times New Roman" w:hAnsi="Times New Roman"/>
          <w:color w:val="auto"/>
          <w:u w:val="none"/>
        </w:rPr>
      </w:pPr>
      <w:r>
        <w:rPr>
          <w:rStyle w:val="Hyperlink"/>
          <w:rFonts w:ascii="Times New Roman" w:hAnsi="Times New Roman"/>
          <w:color w:val="auto"/>
          <w:u w:val="none"/>
        </w:rPr>
        <w:t>Exhibit J: Indiana Disclosure NCPA/VCA Notice 2020.</w:t>
      </w:r>
    </w:p>
    <w:p w14:paraId="56B5CAF9" w14:textId="77777777" w:rsidR="008E6877" w:rsidRDefault="008E6877" w:rsidP="008E6877">
      <w:pPr>
        <w:pStyle w:val="ListParagraph"/>
        <w:widowControl/>
        <w:spacing w:after="160" w:line="259" w:lineRule="auto"/>
        <w:ind w:left="3240"/>
        <w:rPr>
          <w:rStyle w:val="Hyperlink"/>
          <w:rFonts w:ascii="Times New Roman" w:hAnsi="Times New Roman"/>
          <w:color w:val="auto"/>
          <w:u w:val="none"/>
        </w:rPr>
      </w:pPr>
    </w:p>
    <w:p w14:paraId="1738A181" w14:textId="77777777" w:rsidR="008E6877" w:rsidRDefault="008E6877" w:rsidP="008E6877">
      <w:pPr>
        <w:pStyle w:val="ListParagraph"/>
        <w:widowControl/>
        <w:numPr>
          <w:ilvl w:val="2"/>
          <w:numId w:val="1"/>
        </w:numPr>
        <w:spacing w:after="160" w:line="259" w:lineRule="auto"/>
        <w:rPr>
          <w:rStyle w:val="Hyperlink"/>
          <w:rFonts w:ascii="Times New Roman" w:hAnsi="Times New Roman"/>
          <w:color w:val="auto"/>
          <w:u w:val="none"/>
        </w:rPr>
      </w:pPr>
      <w:r>
        <w:rPr>
          <w:rStyle w:val="Hyperlink"/>
          <w:rFonts w:ascii="Times New Roman" w:hAnsi="Times New Roman"/>
          <w:color w:val="auto"/>
          <w:u w:val="none"/>
        </w:rPr>
        <w:lastRenderedPageBreak/>
        <w:t xml:space="preserve">The Contractor’s system shall have the ability to track and report applicant acknowledgements. </w:t>
      </w:r>
    </w:p>
    <w:p w14:paraId="72988CAE" w14:textId="77777777" w:rsidR="008E6877" w:rsidRDefault="008E6877" w:rsidP="008E6877">
      <w:pPr>
        <w:pStyle w:val="ListParagraph"/>
        <w:widowControl/>
        <w:spacing w:after="160" w:line="259" w:lineRule="auto"/>
        <w:ind w:left="2520"/>
        <w:rPr>
          <w:rStyle w:val="Hyperlink"/>
          <w:rFonts w:ascii="Times New Roman" w:hAnsi="Times New Roman"/>
          <w:color w:val="auto"/>
          <w:u w:val="none"/>
        </w:rPr>
      </w:pPr>
    </w:p>
    <w:p w14:paraId="6159DF9A" w14:textId="77777777" w:rsidR="008E6877" w:rsidRDefault="008E6877" w:rsidP="008E6877">
      <w:pPr>
        <w:pStyle w:val="ListParagraph"/>
        <w:widowControl/>
        <w:numPr>
          <w:ilvl w:val="2"/>
          <w:numId w:val="1"/>
        </w:numPr>
        <w:spacing w:after="160" w:line="259" w:lineRule="auto"/>
        <w:rPr>
          <w:rStyle w:val="Hyperlink"/>
          <w:rFonts w:ascii="Times New Roman" w:hAnsi="Times New Roman"/>
          <w:color w:val="auto"/>
          <w:u w:val="none"/>
        </w:rPr>
      </w:pPr>
      <w:r>
        <w:rPr>
          <w:rStyle w:val="Hyperlink"/>
          <w:rFonts w:ascii="Times New Roman" w:hAnsi="Times New Roman"/>
          <w:color w:val="auto"/>
          <w:u w:val="none"/>
        </w:rPr>
        <w:t xml:space="preserve">The Contractor’s system shall have the ability to customize required disclosures by ORI/Card Type. </w:t>
      </w:r>
    </w:p>
    <w:p w14:paraId="4FE40277" w14:textId="77777777" w:rsidR="004E36F1" w:rsidRPr="009A51EF" w:rsidRDefault="004E36F1" w:rsidP="009A51EF">
      <w:pPr>
        <w:pStyle w:val="ListParagraph"/>
        <w:widowControl/>
        <w:spacing w:after="160" w:line="259" w:lineRule="auto"/>
        <w:ind w:left="3240"/>
        <w:rPr>
          <w:rFonts w:ascii="Times New Roman" w:hAnsi="Times New Roman"/>
        </w:rPr>
      </w:pPr>
      <w:r w:rsidRPr="009A51EF">
        <w:rPr>
          <w:rFonts w:ascii="Times New Roman" w:hAnsi="Times New Roman"/>
        </w:rPr>
        <w:t xml:space="preserve"> </w:t>
      </w:r>
    </w:p>
    <w:p w14:paraId="793F822B" w14:textId="77777777" w:rsidR="00D81009" w:rsidRDefault="00D81009" w:rsidP="00D81009">
      <w:pPr>
        <w:pStyle w:val="ListParagraph"/>
        <w:widowControl/>
        <w:numPr>
          <w:ilvl w:val="1"/>
          <w:numId w:val="1"/>
        </w:numPr>
        <w:spacing w:after="200" w:line="276" w:lineRule="auto"/>
        <w:rPr>
          <w:rFonts w:ascii="Times New Roman" w:hAnsi="Times New Roman"/>
        </w:rPr>
      </w:pPr>
      <w:r>
        <w:rPr>
          <w:rFonts w:ascii="Times New Roman" w:hAnsi="Times New Roman"/>
        </w:rPr>
        <w:t xml:space="preserve">Website Requirements </w:t>
      </w:r>
    </w:p>
    <w:p w14:paraId="14719DE4"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website shall be available 24 hours a day, 7 days a week, </w:t>
      </w:r>
      <w:proofErr w:type="gramStart"/>
      <w:r>
        <w:rPr>
          <w:rFonts w:ascii="Times New Roman" w:hAnsi="Times New Roman"/>
        </w:rPr>
        <w:t>with the exception of</w:t>
      </w:r>
      <w:proofErr w:type="gramEnd"/>
      <w:r>
        <w:rPr>
          <w:rFonts w:ascii="Times New Roman" w:hAnsi="Times New Roman"/>
        </w:rPr>
        <w:t xml:space="preserve"> time offline for technical updates. </w:t>
      </w:r>
    </w:p>
    <w:p w14:paraId="65C2E774" w14:textId="77777777" w:rsidR="00D81009" w:rsidRDefault="00D81009" w:rsidP="00D8100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State must be notified of technical updates 5 days in advance for planned updates and within 24 hours of an unplanned outage occurrence. </w:t>
      </w:r>
    </w:p>
    <w:p w14:paraId="01362CC1" w14:textId="77777777" w:rsidR="00D81009" w:rsidRDefault="00D81009" w:rsidP="00D8100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make available Spanish registration and scheduling through the enrollment website. </w:t>
      </w:r>
    </w:p>
    <w:p w14:paraId="165F92E6" w14:textId="77777777"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The Contractor’s website shall guide applicants registering on the Web through the agency-specific data collection process that will ensure the proper background check is conducted and the proper State agency receives the correct information and is billed</w:t>
      </w:r>
      <w:r w:rsidR="009904AD">
        <w:rPr>
          <w:rFonts w:ascii="Times New Roman" w:hAnsi="Times New Roman"/>
        </w:rPr>
        <w:t xml:space="preserve"> as appropriate</w:t>
      </w:r>
      <w:r>
        <w:rPr>
          <w:rFonts w:ascii="Times New Roman" w:hAnsi="Times New Roman"/>
        </w:rPr>
        <w:t xml:space="preserve">. </w:t>
      </w:r>
    </w:p>
    <w:p w14:paraId="6B935087" w14:textId="77777777" w:rsidR="00D81009" w:rsidRDefault="00D81009" w:rsidP="00D8100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upload agency-specific forms on the Web enrollment site no later than two (2) business days of receipt. </w:t>
      </w:r>
    </w:p>
    <w:p w14:paraId="0D85419F" w14:textId="77777777" w:rsidR="003B17BA" w:rsidRDefault="003B17BA" w:rsidP="003B17BA">
      <w:pPr>
        <w:pStyle w:val="ListParagraph"/>
        <w:widowControl/>
        <w:spacing w:after="200" w:line="276" w:lineRule="auto"/>
        <w:ind w:left="3240"/>
        <w:rPr>
          <w:rFonts w:ascii="Times New Roman" w:hAnsi="Times New Roman"/>
        </w:rPr>
      </w:pPr>
    </w:p>
    <w:p w14:paraId="4C33224A" w14:textId="3F6AAABF" w:rsidR="00D81009" w:rsidRDefault="00D81009" w:rsidP="00D81009">
      <w:pPr>
        <w:pStyle w:val="ListParagraph"/>
        <w:widowControl/>
        <w:numPr>
          <w:ilvl w:val="2"/>
          <w:numId w:val="1"/>
        </w:numPr>
        <w:spacing w:after="200" w:line="276" w:lineRule="auto"/>
        <w:rPr>
          <w:rFonts w:ascii="Times New Roman" w:hAnsi="Times New Roman"/>
        </w:rPr>
      </w:pPr>
      <w:r>
        <w:rPr>
          <w:rFonts w:ascii="Times New Roman" w:hAnsi="Times New Roman"/>
        </w:rPr>
        <w:t>The Contractor’s website shall be 508 compliant for applicant accessibility and should be available across all delivery formats with industry standard web browsers such as, but not limited to, Microsoft Internet Explorer</w:t>
      </w:r>
      <w:bookmarkStart w:id="29" w:name="_PRIVIA_COMMENT_AC324873_D542_4F09_8EAE_"/>
      <w:bookmarkEnd w:id="29"/>
      <w:r>
        <w:rPr>
          <w:rFonts w:ascii="Times New Roman" w:hAnsi="Times New Roman"/>
        </w:rPr>
        <w:t>, Firefox, Google</w:t>
      </w:r>
      <w:r w:rsidR="00FD1EF9">
        <w:rPr>
          <w:rFonts w:ascii="Times New Roman" w:hAnsi="Times New Roman"/>
        </w:rPr>
        <w:t>,</w:t>
      </w:r>
      <w:r>
        <w:rPr>
          <w:rFonts w:ascii="Times New Roman" w:hAnsi="Times New Roman"/>
        </w:rPr>
        <w:t xml:space="preserve"> Chrome</w:t>
      </w:r>
      <w:r w:rsidR="00FD1EF9">
        <w:rPr>
          <w:rFonts w:ascii="Times New Roman" w:hAnsi="Times New Roman"/>
        </w:rPr>
        <w:t>,</w:t>
      </w:r>
      <w:r>
        <w:rPr>
          <w:rFonts w:ascii="Times New Roman" w:hAnsi="Times New Roman"/>
        </w:rPr>
        <w:t xml:space="preserve"> and Safari</w:t>
      </w:r>
      <w:ins w:id="30" w:author="Eliezer Strassfeld" w:date="2021-02-25T12:58:00Z">
        <w:r w:rsidR="00F96E78">
          <w:rPr>
            <w:rFonts w:ascii="Times New Roman" w:hAnsi="Times New Roman"/>
          </w:rPr>
          <w:t>, or their respective successors</w:t>
        </w:r>
      </w:ins>
      <w:r>
        <w:rPr>
          <w:rFonts w:ascii="Times New Roman" w:hAnsi="Times New Roman"/>
        </w:rPr>
        <w:t xml:space="preserve">. </w:t>
      </w:r>
    </w:p>
    <w:p w14:paraId="7319489C" w14:textId="77777777" w:rsidR="003B17BA" w:rsidRDefault="003B17BA" w:rsidP="003B17BA">
      <w:pPr>
        <w:pStyle w:val="ListParagraph"/>
        <w:widowControl/>
        <w:spacing w:after="200" w:line="276" w:lineRule="auto"/>
        <w:ind w:left="2520"/>
        <w:rPr>
          <w:rFonts w:ascii="Times New Roman" w:hAnsi="Times New Roman"/>
        </w:rPr>
      </w:pPr>
    </w:p>
    <w:p w14:paraId="2C037385" w14:textId="77777777" w:rsidR="003B17BA" w:rsidRDefault="00BD72C0" w:rsidP="003B17BA">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supply on the registration site a tutorial of how the registration process works, to include screen shots. </w:t>
      </w:r>
    </w:p>
    <w:p w14:paraId="1B73900F" w14:textId="77777777" w:rsidR="00BD72C0" w:rsidRPr="00BD72C0" w:rsidRDefault="00BD72C0" w:rsidP="00BD72C0">
      <w:pPr>
        <w:pStyle w:val="ListParagraph"/>
        <w:rPr>
          <w:rFonts w:ascii="Times New Roman" w:hAnsi="Times New Roman"/>
        </w:rPr>
      </w:pPr>
    </w:p>
    <w:p w14:paraId="3B6A41A7" w14:textId="77777777" w:rsidR="00BD72C0" w:rsidRDefault="00BD72C0" w:rsidP="003B17BA">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have a FAQ listing available on the registration site to assist individuals in online registration. </w:t>
      </w:r>
    </w:p>
    <w:p w14:paraId="766571F7" w14:textId="77777777" w:rsidR="00BD72C0" w:rsidRPr="00BD72C0" w:rsidRDefault="00BD72C0" w:rsidP="00BD72C0">
      <w:pPr>
        <w:pStyle w:val="ListParagraph"/>
        <w:rPr>
          <w:rFonts w:ascii="Times New Roman" w:hAnsi="Times New Roman"/>
        </w:rPr>
      </w:pPr>
    </w:p>
    <w:p w14:paraId="2CD209D1" w14:textId="77777777" w:rsidR="00BD72C0" w:rsidRDefault="00E177C5" w:rsidP="003B17BA">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a toll-free number on the registration website to customer service personnel that is well versed in the types of </w:t>
      </w:r>
      <w:r w:rsidR="00554A7B">
        <w:rPr>
          <w:rFonts w:ascii="Times New Roman" w:hAnsi="Times New Roman"/>
        </w:rPr>
        <w:t>registrations</w:t>
      </w:r>
      <w:r>
        <w:rPr>
          <w:rFonts w:ascii="Times New Roman" w:hAnsi="Times New Roman"/>
        </w:rPr>
        <w:t xml:space="preserve"> </w:t>
      </w:r>
      <w:r w:rsidR="00554A7B">
        <w:rPr>
          <w:rFonts w:ascii="Times New Roman" w:hAnsi="Times New Roman"/>
        </w:rPr>
        <w:t xml:space="preserve">offed by Indiana and knowledge of Indiana’s requirements. </w:t>
      </w:r>
    </w:p>
    <w:p w14:paraId="10CF5EC9" w14:textId="77777777" w:rsidR="00554A7B" w:rsidRPr="00554A7B" w:rsidRDefault="00554A7B" w:rsidP="00554A7B">
      <w:pPr>
        <w:pStyle w:val="ListParagraph"/>
        <w:rPr>
          <w:rFonts w:ascii="Times New Roman" w:hAnsi="Times New Roman"/>
        </w:rPr>
      </w:pPr>
    </w:p>
    <w:p w14:paraId="7E73FFE9" w14:textId="77777777" w:rsidR="00554A7B" w:rsidRDefault="00554A7B" w:rsidP="003B17BA">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collect an email address and phone numbers from each applicant at the time of registration. </w:t>
      </w:r>
    </w:p>
    <w:p w14:paraId="432D8501" w14:textId="77777777" w:rsidR="00FD1EF9" w:rsidRDefault="00FD1EF9" w:rsidP="00FD1EF9">
      <w:pPr>
        <w:pStyle w:val="ListParagraph"/>
        <w:widowControl/>
        <w:spacing w:after="200" w:line="276" w:lineRule="auto"/>
        <w:ind w:left="2520"/>
        <w:rPr>
          <w:rFonts w:ascii="Times New Roman" w:hAnsi="Times New Roman"/>
        </w:rPr>
      </w:pPr>
    </w:p>
    <w:p w14:paraId="44545ED7" w14:textId="77777777" w:rsidR="00FD1EF9" w:rsidRDefault="00FD1EF9" w:rsidP="00FD1EF9">
      <w:pPr>
        <w:pStyle w:val="ListParagraph"/>
        <w:widowControl/>
        <w:numPr>
          <w:ilvl w:val="1"/>
          <w:numId w:val="1"/>
        </w:numPr>
        <w:spacing w:after="200" w:line="276" w:lineRule="auto"/>
        <w:rPr>
          <w:rFonts w:ascii="Times New Roman" w:hAnsi="Times New Roman"/>
        </w:rPr>
      </w:pPr>
      <w:r>
        <w:rPr>
          <w:rFonts w:ascii="Times New Roman" w:hAnsi="Times New Roman"/>
        </w:rPr>
        <w:lastRenderedPageBreak/>
        <w:t xml:space="preserve">Telephonic Requirements </w:t>
      </w:r>
    </w:p>
    <w:p w14:paraId="73C73206" w14:textId="77777777" w:rsidR="00562F0E" w:rsidRDefault="00562F0E" w:rsidP="00562F0E">
      <w:pPr>
        <w:pStyle w:val="ListParagraph"/>
        <w:widowControl/>
        <w:numPr>
          <w:ilvl w:val="2"/>
          <w:numId w:val="1"/>
        </w:numPr>
        <w:spacing w:after="200" w:line="276" w:lineRule="auto"/>
        <w:rPr>
          <w:rFonts w:ascii="Times New Roman" w:hAnsi="Times New Roman"/>
        </w:rPr>
      </w:pPr>
      <w:r>
        <w:rPr>
          <w:rFonts w:ascii="Times New Roman" w:hAnsi="Times New Roman"/>
        </w:rPr>
        <w:t xml:space="preserve">Contractor shall provide toll free, support help desk services for applicants to schedule appointments, ask questions, and report technical issues. </w:t>
      </w:r>
    </w:p>
    <w:p w14:paraId="3BD6FACE" w14:textId="77777777" w:rsidR="00562F0E" w:rsidRDefault="00562F0E" w:rsidP="00562F0E">
      <w:pPr>
        <w:pStyle w:val="ListParagraph"/>
        <w:widowControl/>
        <w:spacing w:after="200" w:line="276" w:lineRule="auto"/>
        <w:ind w:left="2520"/>
        <w:rPr>
          <w:rFonts w:ascii="Times New Roman" w:hAnsi="Times New Roman"/>
        </w:rPr>
      </w:pPr>
    </w:p>
    <w:p w14:paraId="41607698" w14:textId="77777777" w:rsidR="00FD1EF9" w:rsidRDefault="00FD1EF9" w:rsidP="00FD1EF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toll free, support help desk services for applicants to schedule appointments and ask questions. The Contractor shall provide sufficient personnel and phone lines to provide live assistance Monday through Friday, 8AM – 5PM Eastern Standard Time (EST). A fully automated system is not authorized. </w:t>
      </w:r>
    </w:p>
    <w:p w14:paraId="2CB2832E" w14:textId="77777777" w:rsidR="00562F0E" w:rsidRPr="00562F0E" w:rsidRDefault="00562F0E" w:rsidP="00562F0E">
      <w:pPr>
        <w:widowControl/>
        <w:spacing w:after="200" w:line="276" w:lineRule="auto"/>
        <w:rPr>
          <w:rFonts w:ascii="Times New Roman" w:hAnsi="Times New Roman"/>
        </w:rPr>
      </w:pPr>
    </w:p>
    <w:p w14:paraId="575F4D02" w14:textId="77777777" w:rsidR="00FD1EF9" w:rsidRDefault="00FD1EF9" w:rsidP="00FD1EF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toll-free telephone line shall be equipped for TTY/TTD communication with deaf or hard of hearing applicants and customers. </w:t>
      </w:r>
    </w:p>
    <w:p w14:paraId="7E1A22A2" w14:textId="77777777" w:rsidR="00FD1EF9" w:rsidRDefault="00FD1EF9" w:rsidP="00FD1EF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Contractor’s Support Help Desk Services shall maintain the following standards for service: </w:t>
      </w:r>
    </w:p>
    <w:p w14:paraId="4BAFAA0B" w14:textId="6B5A020F" w:rsidR="00FD1EF9" w:rsidRDefault="00FD1EF9" w:rsidP="00FD1EF9">
      <w:pPr>
        <w:pStyle w:val="ListParagraph"/>
        <w:widowControl/>
        <w:numPr>
          <w:ilvl w:val="3"/>
          <w:numId w:val="1"/>
        </w:numPr>
        <w:spacing w:after="200" w:line="276" w:lineRule="auto"/>
        <w:rPr>
          <w:rFonts w:ascii="Times New Roman" w:hAnsi="Times New Roman"/>
        </w:rPr>
      </w:pPr>
      <w:r>
        <w:rPr>
          <w:rFonts w:ascii="Times New Roman" w:hAnsi="Times New Roman"/>
        </w:rPr>
        <w:t xml:space="preserve">Abandon call rate (percentage of inbound phone calls to the call center abandoned by the customer before speaking to a live agent) of less than </w:t>
      </w:r>
      <w:bookmarkStart w:id="31" w:name="_PRIVIA_COMMENT_DB2716C7_F6B3_4E6A_A90B_"/>
      <w:del w:id="32" w:author="Eliezer Strassfeld" w:date="2021-02-25T12:58:00Z">
        <w:r w:rsidDel="00F96E78">
          <w:rPr>
            <w:rFonts w:ascii="Times New Roman" w:hAnsi="Times New Roman"/>
          </w:rPr>
          <w:delText>five</w:delText>
        </w:r>
        <w:bookmarkEnd w:id="31"/>
        <w:r w:rsidDel="00F96E78">
          <w:rPr>
            <w:rFonts w:ascii="Times New Roman" w:hAnsi="Times New Roman"/>
          </w:rPr>
          <w:delText xml:space="preserve"> </w:delText>
        </w:r>
      </w:del>
      <w:ins w:id="33" w:author="Eliezer Strassfeld" w:date="2021-02-25T12:58:00Z">
        <w:r w:rsidR="00F96E78">
          <w:rPr>
            <w:rFonts w:ascii="Times New Roman" w:hAnsi="Times New Roman"/>
          </w:rPr>
          <w:t xml:space="preserve">ten </w:t>
        </w:r>
      </w:ins>
      <w:r>
        <w:rPr>
          <w:rFonts w:ascii="Times New Roman" w:hAnsi="Times New Roman"/>
        </w:rPr>
        <w:t>percent (</w:t>
      </w:r>
      <w:del w:id="34" w:author="Eliezer Strassfeld" w:date="2021-02-25T12:59:00Z">
        <w:r w:rsidDel="00F96E78">
          <w:rPr>
            <w:rFonts w:ascii="Times New Roman" w:hAnsi="Times New Roman"/>
          </w:rPr>
          <w:delText>5</w:delText>
        </w:r>
      </w:del>
      <w:ins w:id="35" w:author="Eliezer Strassfeld" w:date="2021-02-25T12:59:00Z">
        <w:r w:rsidR="00F96E78">
          <w:rPr>
            <w:rFonts w:ascii="Times New Roman" w:hAnsi="Times New Roman"/>
          </w:rPr>
          <w:t>10</w:t>
        </w:r>
      </w:ins>
      <w:r>
        <w:rPr>
          <w:rFonts w:ascii="Times New Roman" w:hAnsi="Times New Roman"/>
        </w:rPr>
        <w:t xml:space="preserve">%). </w:t>
      </w:r>
      <w:bookmarkStart w:id="36" w:name="_PRIVIA_COMMENT_C436EC9A_B76B_452F_9B76_"/>
      <w:r>
        <w:rPr>
          <w:rFonts w:ascii="Times New Roman" w:hAnsi="Times New Roman"/>
        </w:rPr>
        <w:t>Ninety</w:t>
      </w:r>
      <w:del w:id="37" w:author="Eliezer Strassfeld" w:date="2021-02-25T12:59:00Z">
        <w:r w:rsidDel="00F96E78">
          <w:rPr>
            <w:rFonts w:ascii="Times New Roman" w:hAnsi="Times New Roman"/>
          </w:rPr>
          <w:delText>-five</w:delText>
        </w:r>
      </w:del>
      <w:r>
        <w:rPr>
          <w:rFonts w:ascii="Times New Roman" w:hAnsi="Times New Roman"/>
        </w:rPr>
        <w:t xml:space="preserve"> percent (9</w:t>
      </w:r>
      <w:ins w:id="38" w:author="Eliezer Strassfeld" w:date="2021-02-25T12:59:00Z">
        <w:r w:rsidR="00F96E78">
          <w:rPr>
            <w:rFonts w:ascii="Times New Roman" w:hAnsi="Times New Roman"/>
          </w:rPr>
          <w:t>0</w:t>
        </w:r>
      </w:ins>
      <w:del w:id="39" w:author="Eliezer Strassfeld" w:date="2021-02-25T12:59:00Z">
        <w:r w:rsidDel="00F96E78">
          <w:rPr>
            <w:rFonts w:ascii="Times New Roman" w:hAnsi="Times New Roman"/>
          </w:rPr>
          <w:delText>5</w:delText>
        </w:r>
      </w:del>
      <w:r>
        <w:rPr>
          <w:rFonts w:ascii="Times New Roman" w:hAnsi="Times New Roman"/>
        </w:rPr>
        <w:t xml:space="preserve">%) </w:t>
      </w:r>
      <w:bookmarkEnd w:id="36"/>
      <w:r>
        <w:rPr>
          <w:rFonts w:ascii="Times New Roman" w:hAnsi="Times New Roman"/>
        </w:rPr>
        <w:t>of calls must be answered if not dropped by the IVR (Interactive Voice Response).</w:t>
      </w:r>
    </w:p>
    <w:p w14:paraId="67045318" w14:textId="77777777" w:rsidR="00FD1EF9" w:rsidRDefault="00FD1EF9" w:rsidP="00FD1EF9">
      <w:pPr>
        <w:pStyle w:val="ListParagraph"/>
        <w:widowControl/>
        <w:numPr>
          <w:ilvl w:val="3"/>
          <w:numId w:val="1"/>
        </w:numPr>
        <w:spacing w:after="200" w:line="276" w:lineRule="auto"/>
        <w:rPr>
          <w:rFonts w:ascii="Times New Roman" w:hAnsi="Times New Roman"/>
        </w:rPr>
      </w:pPr>
      <w:r>
        <w:rPr>
          <w:rFonts w:ascii="Times New Roman" w:hAnsi="Times New Roman"/>
        </w:rPr>
        <w:t xml:space="preserve">Calls shall not remain in the IVR queue more than six (6) minutes. </w:t>
      </w:r>
    </w:p>
    <w:p w14:paraId="2BF4B19C" w14:textId="63949308" w:rsidR="00FD1EF9" w:rsidRDefault="00FD1EF9" w:rsidP="00FD1EF9">
      <w:pPr>
        <w:pStyle w:val="ListParagraph"/>
        <w:widowControl/>
        <w:numPr>
          <w:ilvl w:val="3"/>
          <w:numId w:val="1"/>
        </w:numPr>
        <w:spacing w:after="200" w:line="276" w:lineRule="auto"/>
        <w:rPr>
          <w:rFonts w:ascii="Times New Roman" w:hAnsi="Times New Roman"/>
        </w:rPr>
      </w:pPr>
      <w:r>
        <w:rPr>
          <w:rFonts w:ascii="Times New Roman" w:hAnsi="Times New Roman"/>
        </w:rPr>
        <w:t>Callers shall not be placed on hold more than two (2) minutes</w:t>
      </w:r>
      <w:bookmarkStart w:id="40" w:name="_PRIVIA_COMMENT_5EB44685_D964_4562_A97C_"/>
      <w:bookmarkEnd w:id="40"/>
      <w:ins w:id="41" w:author="Eliezer Strassfeld" w:date="2021-02-25T12:59:00Z">
        <w:r w:rsidR="00F96E78">
          <w:rPr>
            <w:rFonts w:ascii="Times New Roman" w:hAnsi="Times New Roman"/>
          </w:rPr>
          <w:t xml:space="preserve"> </w:t>
        </w:r>
      </w:ins>
      <w:ins w:id="42" w:author="Eliezer Strassfeld" w:date="2021-02-25T13:44:00Z">
        <w:r w:rsidR="00DD132D">
          <w:rPr>
            <w:rFonts w:ascii="Times New Roman" w:hAnsi="Times New Roman"/>
          </w:rPr>
          <w:t>before</w:t>
        </w:r>
      </w:ins>
      <w:ins w:id="43" w:author="Eliezer Strassfeld" w:date="2021-02-25T12:59:00Z">
        <w:r w:rsidR="00F96E78">
          <w:rPr>
            <w:rFonts w:ascii="Times New Roman" w:hAnsi="Times New Roman"/>
          </w:rPr>
          <w:t xml:space="preserve"> being routed to the IVR</w:t>
        </w:r>
      </w:ins>
      <w:r>
        <w:rPr>
          <w:rFonts w:ascii="Times New Roman" w:hAnsi="Times New Roman"/>
        </w:rPr>
        <w:t xml:space="preserve">. </w:t>
      </w:r>
    </w:p>
    <w:p w14:paraId="113B780F" w14:textId="77777777" w:rsidR="00FD1EF9" w:rsidRDefault="00FD1EF9" w:rsidP="00FD1EF9">
      <w:pPr>
        <w:pStyle w:val="ListParagraph"/>
        <w:widowControl/>
        <w:spacing w:after="200" w:line="276" w:lineRule="auto"/>
        <w:ind w:left="3240"/>
        <w:rPr>
          <w:rFonts w:ascii="Times New Roman" w:hAnsi="Times New Roman"/>
        </w:rPr>
      </w:pPr>
    </w:p>
    <w:p w14:paraId="3179847B" w14:textId="77777777" w:rsidR="00FD1EF9" w:rsidRDefault="00FD1EF9" w:rsidP="00FD1EF9">
      <w:pPr>
        <w:pStyle w:val="ListParagraph"/>
        <w:widowControl/>
        <w:numPr>
          <w:ilvl w:val="1"/>
          <w:numId w:val="1"/>
        </w:numPr>
        <w:spacing w:after="200" w:line="276" w:lineRule="auto"/>
        <w:rPr>
          <w:rFonts w:ascii="Times New Roman" w:hAnsi="Times New Roman"/>
        </w:rPr>
      </w:pPr>
      <w:r>
        <w:rPr>
          <w:rFonts w:ascii="Times New Roman" w:hAnsi="Times New Roman"/>
        </w:rPr>
        <w:t xml:space="preserve">Fingerprinting Service Delivery </w:t>
      </w:r>
    </w:p>
    <w:p w14:paraId="1DDC42E5" w14:textId="77777777" w:rsidR="00FD1EF9" w:rsidRDefault="00FD1EF9" w:rsidP="00FD1EF9">
      <w:pPr>
        <w:pStyle w:val="ListParagraph"/>
        <w:widowControl/>
        <w:numPr>
          <w:ilvl w:val="2"/>
          <w:numId w:val="1"/>
        </w:numPr>
        <w:spacing w:after="200" w:line="276" w:lineRule="auto"/>
        <w:rPr>
          <w:rFonts w:ascii="Times New Roman" w:hAnsi="Times New Roman"/>
        </w:rPr>
      </w:pPr>
      <w:r>
        <w:rPr>
          <w:rFonts w:ascii="Times New Roman" w:hAnsi="Times New Roman"/>
        </w:rPr>
        <w:t xml:space="preserve">Identity Verification </w:t>
      </w:r>
    </w:p>
    <w:p w14:paraId="25FF075C" w14:textId="77777777" w:rsidR="00FD1EF9" w:rsidRDefault="00FD1EF9" w:rsidP="00FD1EF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Contractor’s personnel shall be trained to accurately verify the Applicant’s identity. </w:t>
      </w:r>
    </w:p>
    <w:p w14:paraId="43CA28CB" w14:textId="77777777" w:rsidR="00C05CF6" w:rsidRDefault="00FD1EF9" w:rsidP="00C05CF6">
      <w:pPr>
        <w:pStyle w:val="ListParagraph"/>
        <w:widowControl/>
        <w:numPr>
          <w:ilvl w:val="3"/>
          <w:numId w:val="1"/>
        </w:numPr>
        <w:spacing w:after="200" w:line="276" w:lineRule="auto"/>
        <w:rPr>
          <w:rFonts w:ascii="Times New Roman" w:hAnsi="Times New Roman"/>
        </w:rPr>
      </w:pPr>
      <w:r>
        <w:rPr>
          <w:rFonts w:ascii="Times New Roman" w:hAnsi="Times New Roman"/>
        </w:rPr>
        <w:t>The Contractor shall verify the identity and purpose of fingerprinting of all applicants prior to providing fingerprinting services.</w:t>
      </w:r>
    </w:p>
    <w:p w14:paraId="3D8BBB74" w14:textId="77777777" w:rsidR="00587828" w:rsidRDefault="00587828" w:rsidP="00C05CF6">
      <w:pPr>
        <w:pStyle w:val="ListParagraph"/>
        <w:widowControl/>
        <w:numPr>
          <w:ilvl w:val="3"/>
          <w:numId w:val="1"/>
        </w:numPr>
        <w:spacing w:after="200" w:line="276" w:lineRule="auto"/>
        <w:rPr>
          <w:rFonts w:ascii="Times New Roman" w:hAnsi="Times New Roman"/>
        </w:rPr>
      </w:pPr>
      <w:r>
        <w:rPr>
          <w:rFonts w:ascii="Times New Roman" w:hAnsi="Times New Roman"/>
        </w:rPr>
        <w:t xml:space="preserve">Contractor shall provide electronic authentication of applicant’s identification either through passport or driver license in compliance with: </w:t>
      </w:r>
    </w:p>
    <w:p w14:paraId="34A32476" w14:textId="77777777" w:rsidR="002705D2" w:rsidRPr="00DE5261" w:rsidRDefault="00F868C5" w:rsidP="002705D2">
      <w:pPr>
        <w:pStyle w:val="ListParagraph"/>
        <w:widowControl/>
        <w:numPr>
          <w:ilvl w:val="4"/>
          <w:numId w:val="1"/>
        </w:numPr>
        <w:tabs>
          <w:tab w:val="num" w:pos="3240"/>
        </w:tabs>
        <w:spacing w:after="160" w:line="259" w:lineRule="auto"/>
        <w:rPr>
          <w:rStyle w:val="Hyperlink"/>
          <w:rFonts w:ascii="Times New Roman" w:hAnsi="Times New Roman"/>
          <w:color w:val="auto"/>
        </w:rPr>
      </w:pPr>
      <w:hyperlink r:id="rId12" w:history="1">
        <w:r w:rsidR="002705D2" w:rsidRPr="00AD38AE">
          <w:rPr>
            <w:rStyle w:val="Hyperlink"/>
            <w:rFonts w:ascii="Times New Roman" w:hAnsi="Times New Roman"/>
          </w:rPr>
          <w:t>https://www.fbi.gov/file-repository/compact-council-identity-verification-program-guide-booklet.pdf/view</w:t>
        </w:r>
      </w:hyperlink>
    </w:p>
    <w:p w14:paraId="71BA9C1B" w14:textId="77777777" w:rsidR="00C05CF6" w:rsidRPr="005729D5" w:rsidRDefault="002705D2" w:rsidP="005729D5">
      <w:pPr>
        <w:pStyle w:val="ListParagraph"/>
        <w:widowControl/>
        <w:numPr>
          <w:ilvl w:val="4"/>
          <w:numId w:val="1"/>
        </w:numPr>
        <w:tabs>
          <w:tab w:val="num" w:pos="3240"/>
        </w:tabs>
        <w:spacing w:after="160" w:line="259" w:lineRule="auto"/>
        <w:rPr>
          <w:rFonts w:ascii="Times New Roman" w:hAnsi="Times New Roman"/>
        </w:rPr>
      </w:pPr>
      <w:r>
        <w:rPr>
          <w:rFonts w:ascii="Times New Roman" w:hAnsi="Times New Roman"/>
        </w:rPr>
        <w:t>Exhibit</w:t>
      </w:r>
      <w:r w:rsidRPr="002705D2">
        <w:rPr>
          <w:rFonts w:ascii="Times New Roman" w:hAnsi="Times New Roman"/>
        </w:rPr>
        <w:t xml:space="preserve"> </w:t>
      </w:r>
      <w:r>
        <w:rPr>
          <w:rFonts w:ascii="Times New Roman" w:hAnsi="Times New Roman"/>
        </w:rPr>
        <w:t>K</w:t>
      </w:r>
      <w:r w:rsidRPr="002705D2">
        <w:rPr>
          <w:rFonts w:ascii="Times New Roman" w:hAnsi="Times New Roman"/>
        </w:rPr>
        <w:t>- Indiana Identity Verification</w:t>
      </w:r>
    </w:p>
    <w:p w14:paraId="1F039E76" w14:textId="77777777" w:rsidR="004C26B8" w:rsidRDefault="004C26B8" w:rsidP="004C26B8">
      <w:pPr>
        <w:pStyle w:val="ListParagraph"/>
        <w:widowControl/>
        <w:spacing w:after="200" w:line="276" w:lineRule="auto"/>
        <w:ind w:left="3240"/>
        <w:rPr>
          <w:rFonts w:ascii="Times New Roman" w:hAnsi="Times New Roman"/>
        </w:rPr>
      </w:pPr>
    </w:p>
    <w:p w14:paraId="68E2E902" w14:textId="77777777" w:rsidR="004C26B8" w:rsidRDefault="004C26B8" w:rsidP="004C26B8">
      <w:pPr>
        <w:pStyle w:val="ListParagraph"/>
        <w:widowControl/>
        <w:numPr>
          <w:ilvl w:val="2"/>
          <w:numId w:val="1"/>
        </w:numPr>
        <w:spacing w:after="200" w:line="276" w:lineRule="auto"/>
        <w:rPr>
          <w:rFonts w:ascii="Times New Roman" w:hAnsi="Times New Roman"/>
        </w:rPr>
      </w:pPr>
      <w:r>
        <w:rPr>
          <w:rFonts w:ascii="Times New Roman" w:hAnsi="Times New Roman"/>
        </w:rPr>
        <w:lastRenderedPageBreak/>
        <w:t xml:space="preserve">Image Capture </w:t>
      </w:r>
    </w:p>
    <w:p w14:paraId="6411F141" w14:textId="77777777" w:rsidR="004C26B8" w:rsidRDefault="004C26B8" w:rsidP="004C26B8">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Contactor shall ensure that all FBI guidelines are followed for recording legible fingerprints. </w:t>
      </w:r>
    </w:p>
    <w:p w14:paraId="1F612A4D" w14:textId="77777777" w:rsidR="004C26B8" w:rsidRPr="008C15DE" w:rsidRDefault="004C26B8" w:rsidP="008C15DE">
      <w:pPr>
        <w:pStyle w:val="ListParagraph"/>
        <w:widowControl/>
        <w:numPr>
          <w:ilvl w:val="3"/>
          <w:numId w:val="1"/>
        </w:numPr>
        <w:rPr>
          <w:rFonts w:ascii="Times New Roman" w:hAnsi="Times New Roman"/>
        </w:rPr>
      </w:pPr>
      <w:r>
        <w:rPr>
          <w:rFonts w:ascii="Times New Roman" w:hAnsi="Times New Roman"/>
        </w:rPr>
        <w:t xml:space="preserve"> </w:t>
      </w:r>
      <w:r w:rsidR="008C15DE" w:rsidRPr="008C15DE">
        <w:rPr>
          <w:rFonts w:ascii="Times New Roman" w:hAnsi="Times New Roman"/>
        </w:rPr>
        <w:t xml:space="preserve"> </w:t>
      </w:r>
      <w:r w:rsidR="008C15DE" w:rsidRPr="00F42522">
        <w:rPr>
          <w:rFonts w:ascii="Times New Roman" w:hAnsi="Times New Roman"/>
        </w:rPr>
        <w:t xml:space="preserve">The Contractor shall print an FBI standard applicant fingerprint card when requested by the applicant or agency and mail the card to the requested destination pursuant to agency requirements for distribution of paper fingerprint cards. </w:t>
      </w:r>
    </w:p>
    <w:p w14:paraId="6DA07DB9" w14:textId="77777777" w:rsidR="00E65DDC" w:rsidRPr="00E65DDC" w:rsidRDefault="00E65DDC" w:rsidP="00E65DDC">
      <w:pPr>
        <w:pStyle w:val="ListParagraph"/>
        <w:widowControl/>
        <w:numPr>
          <w:ilvl w:val="3"/>
          <w:numId w:val="1"/>
        </w:numPr>
        <w:spacing w:after="200" w:line="276" w:lineRule="auto"/>
        <w:rPr>
          <w:rFonts w:ascii="Times New Roman" w:hAnsi="Times New Roman"/>
        </w:rPr>
      </w:pPr>
      <w:r w:rsidRPr="00E65DDC">
        <w:rPr>
          <w:rFonts w:ascii="Times New Roman" w:hAnsi="Times New Roman"/>
        </w:rPr>
        <w:t xml:space="preserve">The Contractor shall have the ability to print an FBI standard applicant fingerprint card at all fingerprinting locations throughout the state. </w:t>
      </w:r>
    </w:p>
    <w:p w14:paraId="4104136D" w14:textId="77777777" w:rsidR="00E65DDC" w:rsidRPr="00E65DDC" w:rsidRDefault="00E65DDC" w:rsidP="00E65DDC">
      <w:pPr>
        <w:pStyle w:val="ListParagraph"/>
        <w:widowControl/>
        <w:numPr>
          <w:ilvl w:val="4"/>
          <w:numId w:val="1"/>
        </w:numPr>
        <w:spacing w:after="200" w:line="276" w:lineRule="auto"/>
        <w:rPr>
          <w:rFonts w:ascii="Times New Roman" w:hAnsi="Times New Roman"/>
        </w:rPr>
      </w:pPr>
      <w:r w:rsidRPr="00E65DDC">
        <w:rPr>
          <w:rFonts w:ascii="Times New Roman" w:hAnsi="Times New Roman"/>
        </w:rPr>
        <w:t>The Contractor shall have the ability to restrict usage of hard copy cards based on the specific requirements of each agency.</w:t>
      </w:r>
    </w:p>
    <w:p w14:paraId="546A01C1" w14:textId="77777777" w:rsidR="00E65DDC" w:rsidRDefault="00E65DDC" w:rsidP="00E65DDC">
      <w:pPr>
        <w:pStyle w:val="ListParagraph"/>
        <w:widowControl/>
        <w:spacing w:after="200" w:line="276" w:lineRule="auto"/>
        <w:ind w:left="3240"/>
        <w:rPr>
          <w:rFonts w:ascii="Times New Roman" w:hAnsi="Times New Roman"/>
        </w:rPr>
      </w:pPr>
    </w:p>
    <w:p w14:paraId="01D23C0F" w14:textId="77777777" w:rsidR="004C26B8" w:rsidRDefault="004C26B8" w:rsidP="004C26B8">
      <w:pPr>
        <w:pStyle w:val="ListParagraph"/>
        <w:widowControl/>
        <w:spacing w:after="200" w:line="276" w:lineRule="auto"/>
        <w:ind w:left="3240"/>
        <w:rPr>
          <w:rFonts w:ascii="Times New Roman" w:hAnsi="Times New Roman"/>
        </w:rPr>
      </w:pPr>
    </w:p>
    <w:p w14:paraId="7956B0FC" w14:textId="77777777" w:rsidR="004C26B8" w:rsidRDefault="004C26B8" w:rsidP="004C26B8">
      <w:pPr>
        <w:pStyle w:val="ListParagraph"/>
        <w:widowControl/>
        <w:numPr>
          <w:ilvl w:val="2"/>
          <w:numId w:val="1"/>
        </w:numPr>
        <w:spacing w:after="200" w:line="276" w:lineRule="auto"/>
        <w:rPr>
          <w:rFonts w:ascii="Times New Roman" w:hAnsi="Times New Roman"/>
        </w:rPr>
      </w:pPr>
      <w:r>
        <w:rPr>
          <w:rFonts w:ascii="Times New Roman" w:hAnsi="Times New Roman"/>
        </w:rPr>
        <w:t xml:space="preserve">Image Rejection </w:t>
      </w:r>
    </w:p>
    <w:p w14:paraId="0DD0B3D4" w14:textId="77777777" w:rsidR="008C223C" w:rsidRDefault="008C223C" w:rsidP="008C223C">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maintain a rejection rate of electronically transmitted Live Scan fingerprints that shall not exceed: </w:t>
      </w:r>
    </w:p>
    <w:p w14:paraId="1A8F955F" w14:textId="77777777" w:rsidR="008C223C" w:rsidRDefault="008C223C" w:rsidP="008C223C">
      <w:pPr>
        <w:pStyle w:val="ListParagraph"/>
        <w:widowControl/>
        <w:numPr>
          <w:ilvl w:val="4"/>
          <w:numId w:val="1"/>
        </w:numPr>
        <w:spacing w:after="200" w:line="276" w:lineRule="auto"/>
        <w:rPr>
          <w:rFonts w:ascii="Times New Roman" w:hAnsi="Times New Roman"/>
        </w:rPr>
      </w:pPr>
      <w:r>
        <w:rPr>
          <w:rFonts w:ascii="Times New Roman" w:hAnsi="Times New Roman"/>
        </w:rPr>
        <w:t>FBI Rejection: 5%</w:t>
      </w:r>
    </w:p>
    <w:p w14:paraId="116230AF" w14:textId="77777777" w:rsidR="008C223C" w:rsidRDefault="008C223C" w:rsidP="008C223C">
      <w:pPr>
        <w:pStyle w:val="ListParagraph"/>
        <w:widowControl/>
        <w:numPr>
          <w:ilvl w:val="4"/>
          <w:numId w:val="1"/>
        </w:numPr>
        <w:spacing w:after="200" w:line="276" w:lineRule="auto"/>
        <w:rPr>
          <w:rFonts w:ascii="Times New Roman" w:hAnsi="Times New Roman"/>
        </w:rPr>
      </w:pPr>
      <w:r>
        <w:rPr>
          <w:rFonts w:ascii="Times New Roman" w:hAnsi="Times New Roman"/>
        </w:rPr>
        <w:t>State Rejection: 2%</w:t>
      </w:r>
    </w:p>
    <w:p w14:paraId="7EF274E0" w14:textId="77777777" w:rsidR="008C223C" w:rsidRDefault="008C223C" w:rsidP="008C223C">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have in place a system that verifies the quality of fingerprints and have the capability to resubmit rejected, incomplete or inaccurate prints. </w:t>
      </w:r>
      <w:r w:rsidR="00B234F8">
        <w:rPr>
          <w:rFonts w:ascii="Times New Roman" w:hAnsi="Times New Roman"/>
        </w:rPr>
        <w:t xml:space="preserve">The Contractor shall have a slap to roll verification of all fingerprints to ensure they are in the right sequential order. </w:t>
      </w:r>
    </w:p>
    <w:p w14:paraId="367AA445" w14:textId="77777777" w:rsidR="008C223C" w:rsidRDefault="008C223C" w:rsidP="008C223C">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live scan units shall use quality control software capable of alerting the operator </w:t>
      </w:r>
      <w:proofErr w:type="gramStart"/>
      <w:r>
        <w:rPr>
          <w:rFonts w:ascii="Times New Roman" w:hAnsi="Times New Roman"/>
        </w:rPr>
        <w:t>through the use of</w:t>
      </w:r>
      <w:proofErr w:type="gramEnd"/>
      <w:r>
        <w:rPr>
          <w:rFonts w:ascii="Times New Roman" w:hAnsi="Times New Roman"/>
        </w:rPr>
        <w:t xml:space="preserve"> displayed warnings of image problems such as finger out of sequence and bad quality. </w:t>
      </w:r>
    </w:p>
    <w:p w14:paraId="19FCBE50" w14:textId="77777777" w:rsidR="008C223C" w:rsidRDefault="008C223C" w:rsidP="008C223C">
      <w:pPr>
        <w:pStyle w:val="ListParagraph"/>
        <w:widowControl/>
        <w:numPr>
          <w:ilvl w:val="3"/>
          <w:numId w:val="1"/>
        </w:numPr>
        <w:spacing w:after="200" w:line="276" w:lineRule="auto"/>
        <w:rPr>
          <w:rFonts w:ascii="Times New Roman" w:hAnsi="Times New Roman"/>
        </w:rPr>
      </w:pPr>
      <w:r>
        <w:rPr>
          <w:rFonts w:ascii="Times New Roman" w:hAnsi="Times New Roman"/>
        </w:rPr>
        <w:t xml:space="preserve">In the event of any equipment failure or an occurrence that prohibits the capture of an Applicant’s fingerprints, </w:t>
      </w:r>
      <w:r w:rsidR="00F56CAF">
        <w:rPr>
          <w:rFonts w:ascii="Times New Roman" w:hAnsi="Times New Roman"/>
        </w:rPr>
        <w:t>the Contractor</w:t>
      </w:r>
      <w:r>
        <w:rPr>
          <w:rFonts w:ascii="Times New Roman" w:hAnsi="Times New Roman"/>
        </w:rPr>
        <w:t xml:space="preserve"> shall have in place a notification process for applicants to reschedule a capture time at no additional cost to applicant, </w:t>
      </w:r>
      <w:proofErr w:type="gramStart"/>
      <w:r>
        <w:rPr>
          <w:rFonts w:ascii="Times New Roman" w:hAnsi="Times New Roman"/>
        </w:rPr>
        <w:t>Agency</w:t>
      </w:r>
      <w:proofErr w:type="gramEnd"/>
      <w:r>
        <w:rPr>
          <w:rFonts w:ascii="Times New Roman" w:hAnsi="Times New Roman"/>
        </w:rPr>
        <w:t xml:space="preserve"> or governmental entity. </w:t>
      </w:r>
    </w:p>
    <w:p w14:paraId="101DD556" w14:textId="77777777" w:rsidR="008C223C" w:rsidRDefault="008C223C" w:rsidP="008C223C">
      <w:pPr>
        <w:pStyle w:val="ListParagraph"/>
        <w:widowControl/>
        <w:numPr>
          <w:ilvl w:val="3"/>
          <w:numId w:val="1"/>
        </w:numPr>
        <w:spacing w:after="200" w:line="276" w:lineRule="auto"/>
        <w:rPr>
          <w:rFonts w:ascii="Times New Roman" w:hAnsi="Times New Roman"/>
        </w:rPr>
      </w:pPr>
      <w:r>
        <w:rPr>
          <w:rFonts w:ascii="Times New Roman" w:hAnsi="Times New Roman"/>
        </w:rPr>
        <w:t xml:space="preserve">In the event of a fingerprint rejection the Contractor shall notify the applicant that their prints have been rejected and perform the reprint at no additional cost. </w:t>
      </w:r>
    </w:p>
    <w:p w14:paraId="638E08A6" w14:textId="77777777" w:rsidR="008C223C" w:rsidRDefault="003F3828" w:rsidP="008C223C">
      <w:pPr>
        <w:pStyle w:val="ListParagraph"/>
        <w:widowControl/>
        <w:numPr>
          <w:ilvl w:val="3"/>
          <w:numId w:val="1"/>
        </w:numPr>
        <w:spacing w:after="200" w:line="276" w:lineRule="auto"/>
        <w:rPr>
          <w:rFonts w:ascii="Times New Roman" w:hAnsi="Times New Roman"/>
        </w:rPr>
      </w:pPr>
      <w:r>
        <w:rPr>
          <w:rFonts w:ascii="Times New Roman" w:hAnsi="Times New Roman"/>
        </w:rPr>
        <w:t>The Contractor shall resubmit prints/information to ISP using the same Transaction Control Reference (TCR)</w:t>
      </w:r>
      <w:r w:rsidR="005B528B">
        <w:rPr>
          <w:rFonts w:ascii="Times New Roman" w:hAnsi="Times New Roman"/>
        </w:rPr>
        <w:t>, or the State Transaction Control Number (TCN)</w:t>
      </w:r>
      <w:r>
        <w:rPr>
          <w:rFonts w:ascii="Times New Roman" w:hAnsi="Times New Roman"/>
        </w:rPr>
        <w:t xml:space="preserve"> at no charge to the applicant, Indiana State Agencies, or governmental entity. </w:t>
      </w:r>
    </w:p>
    <w:p w14:paraId="5AEEC249" w14:textId="77777777" w:rsidR="003F3828" w:rsidRDefault="003F3828" w:rsidP="003F3828">
      <w:pPr>
        <w:pStyle w:val="ListParagraph"/>
        <w:widowControl/>
        <w:spacing w:after="200" w:line="276" w:lineRule="auto"/>
        <w:ind w:left="3240"/>
        <w:rPr>
          <w:rFonts w:ascii="Times New Roman" w:hAnsi="Times New Roman"/>
        </w:rPr>
      </w:pPr>
    </w:p>
    <w:p w14:paraId="14A05FA3" w14:textId="77777777" w:rsidR="003F3828" w:rsidRDefault="003F3828" w:rsidP="003F3828">
      <w:pPr>
        <w:pStyle w:val="ListParagraph"/>
        <w:widowControl/>
        <w:numPr>
          <w:ilvl w:val="2"/>
          <w:numId w:val="1"/>
        </w:numPr>
        <w:spacing w:after="200" w:line="276" w:lineRule="auto"/>
        <w:rPr>
          <w:rFonts w:ascii="Times New Roman" w:hAnsi="Times New Roman"/>
        </w:rPr>
      </w:pPr>
      <w:r>
        <w:rPr>
          <w:rFonts w:ascii="Times New Roman" w:hAnsi="Times New Roman"/>
        </w:rPr>
        <w:t xml:space="preserve">Image Transmission </w:t>
      </w:r>
    </w:p>
    <w:p w14:paraId="6781A004" w14:textId="77777777" w:rsidR="003F3828" w:rsidRDefault="003F3828" w:rsidP="003F3828">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transmit fingerprints to ISP within one hour from the time the Applicant’s prints are acquired. Transmissions will be sent in real or near real time, not in batches. </w:t>
      </w:r>
    </w:p>
    <w:p w14:paraId="72E4B54F" w14:textId="77777777" w:rsidR="00040882" w:rsidRDefault="00040882" w:rsidP="00040882">
      <w:pPr>
        <w:pStyle w:val="ListParagraph"/>
        <w:widowControl/>
        <w:spacing w:after="200" w:line="276" w:lineRule="auto"/>
        <w:ind w:left="3240"/>
        <w:rPr>
          <w:rFonts w:ascii="Times New Roman" w:hAnsi="Times New Roman"/>
        </w:rPr>
      </w:pPr>
    </w:p>
    <w:p w14:paraId="4B0C7B34" w14:textId="77777777" w:rsidR="003F3828" w:rsidRDefault="00040882" w:rsidP="003F3828">
      <w:pPr>
        <w:pStyle w:val="ListParagraph"/>
        <w:widowControl/>
        <w:numPr>
          <w:ilvl w:val="2"/>
          <w:numId w:val="1"/>
        </w:numPr>
        <w:spacing w:after="200" w:line="276" w:lineRule="auto"/>
        <w:rPr>
          <w:rFonts w:ascii="Times New Roman" w:hAnsi="Times New Roman"/>
        </w:rPr>
      </w:pPr>
      <w:r>
        <w:rPr>
          <w:rFonts w:ascii="Times New Roman" w:hAnsi="Times New Roman"/>
        </w:rPr>
        <w:t xml:space="preserve">Applicant Receipt </w:t>
      </w:r>
    </w:p>
    <w:p w14:paraId="38DF5C1F" w14:textId="77777777" w:rsidR="006E3C63" w:rsidRDefault="00040882" w:rsidP="00040882">
      <w:pPr>
        <w:pStyle w:val="ListParagraph"/>
        <w:widowControl/>
        <w:numPr>
          <w:ilvl w:val="3"/>
          <w:numId w:val="1"/>
        </w:numPr>
        <w:spacing w:after="200" w:line="276" w:lineRule="auto"/>
        <w:rPr>
          <w:rFonts w:ascii="Times New Roman" w:hAnsi="Times New Roman"/>
        </w:rPr>
      </w:pPr>
      <w:r>
        <w:rPr>
          <w:rFonts w:ascii="Times New Roman" w:hAnsi="Times New Roman"/>
        </w:rPr>
        <w:t>The Contractor shall provide a paper receipt in a format approved by the State to each Applicant fingerprinted as evidence of successful completion of the transaction, including a unique identifying number assigned and submitted with the submission</w:t>
      </w:r>
      <w:r w:rsidR="00426CD2">
        <w:rPr>
          <w:rFonts w:ascii="Times New Roman" w:hAnsi="Times New Roman"/>
        </w:rPr>
        <w:t xml:space="preserve"> and signed copies of required disclosures</w:t>
      </w:r>
      <w:r>
        <w:rPr>
          <w:rFonts w:ascii="Times New Roman" w:hAnsi="Times New Roman"/>
        </w:rPr>
        <w:t>.</w:t>
      </w:r>
    </w:p>
    <w:p w14:paraId="6BDDF01E" w14:textId="77777777" w:rsidR="00040882" w:rsidRDefault="006E3C63" w:rsidP="0004088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provide instructions to the applicant allowing the applicant to receive a duplicate receipt, if the original is </w:t>
      </w:r>
      <w:proofErr w:type="gramStart"/>
      <w:r>
        <w:rPr>
          <w:rFonts w:ascii="Times New Roman" w:hAnsi="Times New Roman"/>
        </w:rPr>
        <w:t>lost, once</w:t>
      </w:r>
      <w:proofErr w:type="gramEnd"/>
      <w:r>
        <w:rPr>
          <w:rFonts w:ascii="Times New Roman" w:hAnsi="Times New Roman"/>
        </w:rPr>
        <w:t xml:space="preserve"> proper identification is provided by the applicant. </w:t>
      </w:r>
    </w:p>
    <w:p w14:paraId="3C51AD74" w14:textId="77777777" w:rsidR="00040882" w:rsidRDefault="00040882" w:rsidP="00040882">
      <w:pPr>
        <w:pStyle w:val="ListParagraph"/>
        <w:widowControl/>
        <w:spacing w:after="200" w:line="276" w:lineRule="auto"/>
        <w:ind w:left="3240"/>
        <w:rPr>
          <w:rFonts w:ascii="Times New Roman" w:hAnsi="Times New Roman"/>
        </w:rPr>
      </w:pPr>
    </w:p>
    <w:p w14:paraId="24780D0A" w14:textId="77777777" w:rsidR="00040882" w:rsidRDefault="00040882" w:rsidP="00040882">
      <w:pPr>
        <w:pStyle w:val="ListParagraph"/>
        <w:widowControl/>
        <w:numPr>
          <w:ilvl w:val="2"/>
          <w:numId w:val="1"/>
        </w:numPr>
        <w:spacing w:after="200" w:line="276" w:lineRule="auto"/>
        <w:rPr>
          <w:rFonts w:ascii="Times New Roman" w:hAnsi="Times New Roman"/>
        </w:rPr>
      </w:pPr>
      <w:r>
        <w:rPr>
          <w:rFonts w:ascii="Times New Roman" w:hAnsi="Times New Roman"/>
        </w:rPr>
        <w:t xml:space="preserve">ISP Acknowledgement </w:t>
      </w:r>
    </w:p>
    <w:p w14:paraId="2C990091" w14:textId="77777777" w:rsidR="00040882" w:rsidRDefault="00040882" w:rsidP="0004088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contact ISP when a transaction is not acknowledged by ISP within twenty-four (24) hours. </w:t>
      </w:r>
      <w:r w:rsidR="006E3C63">
        <w:rPr>
          <w:rFonts w:ascii="Times New Roman" w:hAnsi="Times New Roman"/>
        </w:rPr>
        <w:t xml:space="preserve">The Contractor shall be responsible for monitoring the return response portion of this process on their system and to contact ISP if the return response is not received within a twenty (20) </w:t>
      </w:r>
      <w:proofErr w:type="gramStart"/>
      <w:r w:rsidR="006E3C63">
        <w:rPr>
          <w:rFonts w:ascii="Times New Roman" w:hAnsi="Times New Roman"/>
        </w:rPr>
        <w:t>day time</w:t>
      </w:r>
      <w:proofErr w:type="gramEnd"/>
      <w:r w:rsidR="006E3C63">
        <w:rPr>
          <w:rFonts w:ascii="Times New Roman" w:hAnsi="Times New Roman"/>
        </w:rPr>
        <w:t xml:space="preserve"> period. </w:t>
      </w:r>
    </w:p>
    <w:p w14:paraId="04B77C8B" w14:textId="77777777" w:rsidR="00040882" w:rsidRDefault="00040882" w:rsidP="00040882">
      <w:pPr>
        <w:widowControl/>
        <w:spacing w:after="200" w:line="276" w:lineRule="auto"/>
        <w:rPr>
          <w:rFonts w:ascii="Times New Roman" w:hAnsi="Times New Roman"/>
        </w:rPr>
      </w:pPr>
    </w:p>
    <w:p w14:paraId="0E318703" w14:textId="77777777" w:rsidR="00040882" w:rsidRDefault="00040882" w:rsidP="00040882">
      <w:pPr>
        <w:pStyle w:val="ListParagraph"/>
        <w:widowControl/>
        <w:numPr>
          <w:ilvl w:val="0"/>
          <w:numId w:val="1"/>
        </w:numPr>
        <w:spacing w:after="200" w:line="276" w:lineRule="auto"/>
        <w:rPr>
          <w:rFonts w:ascii="Times New Roman" w:hAnsi="Times New Roman"/>
        </w:rPr>
      </w:pPr>
      <w:r>
        <w:rPr>
          <w:rFonts w:ascii="Times New Roman" w:hAnsi="Times New Roman"/>
        </w:rPr>
        <w:t xml:space="preserve">Personnel and Customer Service </w:t>
      </w:r>
    </w:p>
    <w:p w14:paraId="1D153F81" w14:textId="77777777" w:rsidR="00040882" w:rsidRDefault="00040882" w:rsidP="00040882">
      <w:pPr>
        <w:pStyle w:val="ListParagraph"/>
        <w:widowControl/>
        <w:numPr>
          <w:ilvl w:val="1"/>
          <w:numId w:val="1"/>
        </w:numPr>
        <w:spacing w:after="200" w:line="276" w:lineRule="auto"/>
        <w:rPr>
          <w:rFonts w:ascii="Times New Roman" w:hAnsi="Times New Roman"/>
        </w:rPr>
      </w:pPr>
      <w:r>
        <w:rPr>
          <w:rFonts w:ascii="Times New Roman" w:hAnsi="Times New Roman"/>
        </w:rPr>
        <w:t xml:space="preserve">Personnel </w:t>
      </w:r>
    </w:p>
    <w:p w14:paraId="5332014B" w14:textId="77777777" w:rsidR="00040882" w:rsidRDefault="00040882" w:rsidP="0004088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documentation indicating the education, experience, and criminal record for all personnel with access to information collected from applicants. </w:t>
      </w:r>
    </w:p>
    <w:p w14:paraId="40687463" w14:textId="77777777" w:rsidR="00040882" w:rsidRDefault="00040882" w:rsidP="0004088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Contractor’s personnel shall have no criminal record. </w:t>
      </w:r>
    </w:p>
    <w:p w14:paraId="0245C127" w14:textId="77777777" w:rsidR="00040882" w:rsidRDefault="00040882" w:rsidP="0004088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State reserves the right to reject any potential employee. </w:t>
      </w:r>
    </w:p>
    <w:p w14:paraId="490F97B6" w14:textId="77777777" w:rsidR="00040882" w:rsidRDefault="00040882" w:rsidP="00040882">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background checks for initial personnel must be complete and all training for personnel must be complete no later than thirty (30) days after the effective date of the contract. </w:t>
      </w:r>
    </w:p>
    <w:p w14:paraId="763BF0D7" w14:textId="77777777" w:rsidR="00812777" w:rsidRDefault="00812777" w:rsidP="00812777">
      <w:pPr>
        <w:pStyle w:val="ListParagraph"/>
        <w:widowControl/>
        <w:spacing w:after="200" w:line="276" w:lineRule="auto"/>
        <w:ind w:left="3240"/>
        <w:rPr>
          <w:rFonts w:ascii="Times New Roman" w:hAnsi="Times New Roman"/>
        </w:rPr>
      </w:pPr>
    </w:p>
    <w:p w14:paraId="74936323" w14:textId="77777777" w:rsidR="00040882" w:rsidRDefault="00040882" w:rsidP="0004088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must ensure </w:t>
      </w:r>
      <w:r w:rsidR="00375A4D">
        <w:rPr>
          <w:rFonts w:ascii="Times New Roman" w:hAnsi="Times New Roman"/>
        </w:rPr>
        <w:t>enrollment agents</w:t>
      </w:r>
      <w:r>
        <w:rPr>
          <w:rFonts w:ascii="Times New Roman" w:hAnsi="Times New Roman"/>
        </w:rPr>
        <w:t xml:space="preserve"> are trained and comply with federal and state laws, regulations, and standards</w:t>
      </w:r>
      <w:r w:rsidR="000904AB">
        <w:rPr>
          <w:rFonts w:ascii="Times New Roman" w:hAnsi="Times New Roman"/>
        </w:rPr>
        <w:t xml:space="preserve">. </w:t>
      </w:r>
    </w:p>
    <w:p w14:paraId="554F1972" w14:textId="77777777" w:rsidR="000904AB" w:rsidRDefault="000852BA" w:rsidP="000904AB">
      <w:pPr>
        <w:pStyle w:val="ListParagraph"/>
        <w:widowControl/>
        <w:numPr>
          <w:ilvl w:val="3"/>
          <w:numId w:val="1"/>
        </w:numPr>
        <w:spacing w:after="200" w:line="276" w:lineRule="auto"/>
        <w:rPr>
          <w:rFonts w:ascii="Times New Roman" w:hAnsi="Times New Roman"/>
        </w:rPr>
      </w:pPr>
      <w:ins w:id="44" w:author="Eliezer Strassfeld" w:date="2021-02-23T09:53:00Z">
        <w:r>
          <w:rPr>
            <w:rFonts w:ascii="Times New Roman" w:hAnsi="Times New Roman"/>
          </w:rPr>
          <w:lastRenderedPageBreak/>
          <w:t>The training system must allow</w:t>
        </w:r>
      </w:ins>
      <w:ins w:id="45" w:author="Eliezer Strassfeld" w:date="2021-02-23T09:54:00Z">
        <w:r>
          <w:rPr>
            <w:rFonts w:ascii="Times New Roman" w:hAnsi="Times New Roman"/>
          </w:rPr>
          <w:t xml:space="preserve"> the Contractor to track</w:t>
        </w:r>
      </w:ins>
      <w:ins w:id="46" w:author="Eliezer Strassfeld" w:date="2021-02-23T09:55:00Z">
        <w:r>
          <w:rPr>
            <w:rFonts w:ascii="Times New Roman" w:hAnsi="Times New Roman"/>
          </w:rPr>
          <w:t>, and report</w:t>
        </w:r>
      </w:ins>
      <w:ins w:id="47" w:author="Eliezer Strassfeld" w:date="2021-02-23T09:59:00Z">
        <w:r>
          <w:rPr>
            <w:rFonts w:ascii="Times New Roman" w:hAnsi="Times New Roman"/>
          </w:rPr>
          <w:t xml:space="preserve"> on</w:t>
        </w:r>
      </w:ins>
      <w:ins w:id="48" w:author="Eliezer Strassfeld" w:date="2021-02-23T09:55:00Z">
        <w:r>
          <w:rPr>
            <w:rFonts w:ascii="Times New Roman" w:hAnsi="Times New Roman"/>
          </w:rPr>
          <w:t>, each enrollment agent’s</w:t>
        </w:r>
      </w:ins>
      <w:ins w:id="49" w:author="Eliezer Strassfeld" w:date="2021-02-23T09:53:00Z">
        <w:r>
          <w:rPr>
            <w:rFonts w:ascii="Times New Roman" w:hAnsi="Times New Roman"/>
          </w:rPr>
          <w:t xml:space="preserve"> </w:t>
        </w:r>
      </w:ins>
      <w:del w:id="50" w:author="Eliezer Strassfeld" w:date="2021-02-23T09:53:00Z">
        <w:r w:rsidR="001E0DD9" w:rsidDel="000852BA">
          <w:rPr>
            <w:rFonts w:ascii="Times New Roman" w:hAnsi="Times New Roman"/>
          </w:rPr>
          <w:delText>E</w:delText>
        </w:r>
      </w:del>
      <w:del w:id="51" w:author="Eliezer Strassfeld" w:date="2021-02-23T09:55:00Z">
        <w:r w:rsidR="001E0DD9" w:rsidDel="000852BA">
          <w:rPr>
            <w:rFonts w:ascii="Times New Roman" w:hAnsi="Times New Roman"/>
          </w:rPr>
          <w:delText xml:space="preserve">ach enrollment agent </w:delText>
        </w:r>
      </w:del>
      <w:del w:id="52" w:author="Eliezer Strassfeld" w:date="2021-02-23T09:52:00Z">
        <w:r w:rsidR="001E0DD9" w:rsidDel="000852BA">
          <w:rPr>
            <w:rFonts w:ascii="Times New Roman" w:hAnsi="Times New Roman"/>
          </w:rPr>
          <w:delText xml:space="preserve">shall sign a disclosure agreement stating they have </w:delText>
        </w:r>
      </w:del>
      <w:r w:rsidR="001E0DD9">
        <w:rPr>
          <w:rFonts w:ascii="Times New Roman" w:hAnsi="Times New Roman"/>
        </w:rPr>
        <w:t>complet</w:t>
      </w:r>
      <w:ins w:id="53" w:author="Eliezer Strassfeld" w:date="2021-02-23T09:52:00Z">
        <w:r>
          <w:rPr>
            <w:rFonts w:ascii="Times New Roman" w:hAnsi="Times New Roman"/>
          </w:rPr>
          <w:t>ion</w:t>
        </w:r>
      </w:ins>
      <w:del w:id="54" w:author="Eliezer Strassfeld" w:date="2021-02-23T09:52:00Z">
        <w:r w:rsidR="001E0DD9" w:rsidDel="000852BA">
          <w:rPr>
            <w:rFonts w:ascii="Times New Roman" w:hAnsi="Times New Roman"/>
          </w:rPr>
          <w:delText>ed</w:delText>
        </w:r>
      </w:del>
      <w:r w:rsidR="001E0DD9">
        <w:rPr>
          <w:rFonts w:ascii="Times New Roman" w:hAnsi="Times New Roman"/>
        </w:rPr>
        <w:t xml:space="preserve"> </w:t>
      </w:r>
      <w:ins w:id="55" w:author="Eliezer Strassfeld" w:date="2021-02-23T09:52:00Z">
        <w:r>
          <w:rPr>
            <w:rFonts w:ascii="Times New Roman" w:hAnsi="Times New Roman"/>
          </w:rPr>
          <w:t xml:space="preserve">of </w:t>
        </w:r>
      </w:ins>
      <w:r w:rsidR="001E0DD9">
        <w:rPr>
          <w:rFonts w:ascii="Times New Roman" w:hAnsi="Times New Roman"/>
        </w:rPr>
        <w:t>the tutorials</w:t>
      </w:r>
      <w:ins w:id="56" w:author="Eliezer Strassfeld" w:date="2021-02-23T09:55:00Z">
        <w:r>
          <w:rPr>
            <w:rFonts w:ascii="Times New Roman" w:hAnsi="Times New Roman"/>
          </w:rPr>
          <w:t>.</w:t>
        </w:r>
      </w:ins>
      <w:del w:id="57" w:author="Eliezer Strassfeld" w:date="2021-02-23T09:55:00Z">
        <w:r w:rsidR="001E0DD9" w:rsidDel="000852BA">
          <w:rPr>
            <w:rFonts w:ascii="Times New Roman" w:hAnsi="Times New Roman"/>
          </w:rPr>
          <w:delText xml:space="preserve"> and</w:delText>
        </w:r>
      </w:del>
      <w:r w:rsidR="001E0DD9">
        <w:rPr>
          <w:rFonts w:ascii="Times New Roman" w:hAnsi="Times New Roman"/>
        </w:rPr>
        <w:t xml:space="preserve"> </w:t>
      </w:r>
      <w:ins w:id="58" w:author="Eliezer Strassfeld" w:date="2021-02-23T09:55:00Z">
        <w:r>
          <w:rPr>
            <w:rFonts w:ascii="Times New Roman" w:hAnsi="Times New Roman"/>
          </w:rPr>
          <w:t>Training shal</w:t>
        </w:r>
      </w:ins>
      <w:ins w:id="59" w:author="Eliezer Strassfeld" w:date="2021-02-23T09:56:00Z">
        <w:r>
          <w:rPr>
            <w:rFonts w:ascii="Times New Roman" w:hAnsi="Times New Roman"/>
          </w:rPr>
          <w:t xml:space="preserve">l be designed to provide an </w:t>
        </w:r>
      </w:ins>
      <w:r w:rsidR="001E0DD9">
        <w:rPr>
          <w:rFonts w:ascii="Times New Roman" w:hAnsi="Times New Roman"/>
        </w:rPr>
        <w:t>understand</w:t>
      </w:r>
      <w:ins w:id="60" w:author="Eliezer Strassfeld" w:date="2021-02-23T10:00:00Z">
        <w:r w:rsidR="00174615">
          <w:rPr>
            <w:rFonts w:ascii="Times New Roman" w:hAnsi="Times New Roman"/>
          </w:rPr>
          <w:t>ing</w:t>
        </w:r>
      </w:ins>
      <w:r w:rsidR="001E0DD9">
        <w:rPr>
          <w:rFonts w:ascii="Times New Roman" w:hAnsi="Times New Roman"/>
        </w:rPr>
        <w:t xml:space="preserve"> how to properly fingerprint a person for all types. </w:t>
      </w:r>
    </w:p>
    <w:p w14:paraId="568FFB43" w14:textId="77777777" w:rsidR="001E0DD9" w:rsidRDefault="001E0DD9" w:rsidP="000904AB">
      <w:pPr>
        <w:pStyle w:val="ListParagraph"/>
        <w:widowControl/>
        <w:numPr>
          <w:ilvl w:val="3"/>
          <w:numId w:val="1"/>
        </w:numPr>
        <w:spacing w:after="200" w:line="276" w:lineRule="auto"/>
        <w:rPr>
          <w:rFonts w:ascii="Times New Roman" w:hAnsi="Times New Roman"/>
        </w:rPr>
      </w:pPr>
      <w:r>
        <w:rPr>
          <w:rFonts w:ascii="Times New Roman" w:hAnsi="Times New Roman"/>
        </w:rPr>
        <w:t xml:space="preserve">Each enrollment agent shall be required to attend annual FBI and State of Indiana specific training. </w:t>
      </w:r>
    </w:p>
    <w:p w14:paraId="6CA712CD" w14:textId="77777777" w:rsidR="00B314B6" w:rsidRDefault="00B314B6" w:rsidP="00B314B6">
      <w:pPr>
        <w:pStyle w:val="ListParagraph"/>
        <w:widowControl/>
        <w:spacing w:after="200" w:line="276" w:lineRule="auto"/>
        <w:ind w:left="3240"/>
        <w:rPr>
          <w:rFonts w:ascii="Times New Roman" w:hAnsi="Times New Roman"/>
        </w:rPr>
      </w:pPr>
    </w:p>
    <w:p w14:paraId="60893E07" w14:textId="77777777" w:rsidR="00B314B6" w:rsidRDefault="00B314B6" w:rsidP="00B314B6">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comply with CJIS Security Policies regarding CJIS Security Awareness Training as implemented by the Indiana State Police. </w:t>
      </w:r>
    </w:p>
    <w:p w14:paraId="0C1D809E" w14:textId="77777777" w:rsidR="00816C8D" w:rsidRDefault="00816C8D" w:rsidP="00816C8D">
      <w:pPr>
        <w:pStyle w:val="ListParagraph"/>
        <w:widowControl/>
        <w:spacing w:after="200" w:line="276" w:lineRule="auto"/>
        <w:ind w:left="2520"/>
        <w:rPr>
          <w:rFonts w:ascii="Times New Roman" w:hAnsi="Times New Roman"/>
        </w:rPr>
      </w:pPr>
    </w:p>
    <w:p w14:paraId="62DBDA5B" w14:textId="77777777" w:rsidR="00040882" w:rsidRDefault="00816C8D" w:rsidP="002F2A2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be subject to the terms and conditions described in the Compact Council Outsourcing Standard for Non Channelers and in the CJIS Security Policy. </w:t>
      </w:r>
    </w:p>
    <w:p w14:paraId="2754AE4D" w14:textId="77777777" w:rsidR="002F2A29" w:rsidRPr="002F2A29" w:rsidRDefault="002F2A29" w:rsidP="002F2A29">
      <w:pPr>
        <w:pStyle w:val="ListParagraph"/>
        <w:rPr>
          <w:rFonts w:ascii="Times New Roman" w:hAnsi="Times New Roman"/>
        </w:rPr>
      </w:pPr>
    </w:p>
    <w:p w14:paraId="76AF8042" w14:textId="77777777" w:rsidR="002F2A29" w:rsidRDefault="00262F1E" w:rsidP="002F2A29">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comply with the CJIS Security Addendum to maintain a security program consistent with federal and state laws, regulations, and standards (including the CJIS Security Policy in effect when the contract is executed), as well as with policies and standards established by the Criminal Justice Information Services (CJIS) Advisory Policy Board (APB) and indicate compliance by Contractor and personnel signing the Addendum. </w:t>
      </w:r>
    </w:p>
    <w:p w14:paraId="45D85E56" w14:textId="77777777" w:rsidR="007A6FCD" w:rsidRPr="007A6FCD" w:rsidRDefault="007A6FCD" w:rsidP="007A6FCD">
      <w:pPr>
        <w:pStyle w:val="ListParagraph"/>
        <w:rPr>
          <w:rFonts w:ascii="Times New Roman" w:hAnsi="Times New Roman"/>
        </w:rPr>
      </w:pPr>
    </w:p>
    <w:p w14:paraId="18A7D48C" w14:textId="77777777" w:rsidR="007A6FCD" w:rsidRPr="002F2A29" w:rsidRDefault="007A6FCD" w:rsidP="002F2A29">
      <w:pPr>
        <w:pStyle w:val="ListParagraph"/>
        <w:widowControl/>
        <w:numPr>
          <w:ilvl w:val="2"/>
          <w:numId w:val="1"/>
        </w:numPr>
        <w:spacing w:after="200" w:line="276" w:lineRule="auto"/>
        <w:rPr>
          <w:rFonts w:ascii="Times New Roman" w:hAnsi="Times New Roman"/>
        </w:rPr>
      </w:pPr>
      <w:r>
        <w:rPr>
          <w:rFonts w:ascii="Times New Roman" w:hAnsi="Times New Roman"/>
        </w:rPr>
        <w:t xml:space="preserve">Contractor employees performing services related to the contract shall sign a non-disclosure agreement regarding any information obtained from applicants. </w:t>
      </w:r>
    </w:p>
    <w:p w14:paraId="7991C763" w14:textId="77777777" w:rsidR="00040882" w:rsidRDefault="00040882" w:rsidP="00040882">
      <w:pPr>
        <w:pStyle w:val="ListParagraph"/>
        <w:widowControl/>
        <w:numPr>
          <w:ilvl w:val="1"/>
          <w:numId w:val="1"/>
        </w:numPr>
        <w:spacing w:after="200" w:line="276" w:lineRule="auto"/>
        <w:rPr>
          <w:rFonts w:ascii="Times New Roman" w:hAnsi="Times New Roman"/>
        </w:rPr>
      </w:pPr>
      <w:r>
        <w:rPr>
          <w:rFonts w:ascii="Times New Roman" w:hAnsi="Times New Roman"/>
        </w:rPr>
        <w:t xml:space="preserve">Customer Service </w:t>
      </w:r>
    </w:p>
    <w:p w14:paraId="689B1A92" w14:textId="77777777" w:rsidR="006D4562" w:rsidRDefault="006D4562" w:rsidP="00CD47AF">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implement a statewide training and development program for all fingerprinting personnel. This program shall include training areas such as, but not limited to, customer service, professionalism, and appropriate attir</w:t>
      </w:r>
      <w:r w:rsidRPr="00CD47AF">
        <w:rPr>
          <w:rFonts w:ascii="Times New Roman" w:hAnsi="Times New Roman"/>
        </w:rPr>
        <w:t xml:space="preserve">e. </w:t>
      </w:r>
    </w:p>
    <w:p w14:paraId="21574BC0" w14:textId="77777777" w:rsidR="00DE33A9" w:rsidRDefault="00DE33A9" w:rsidP="00DE33A9">
      <w:pPr>
        <w:pStyle w:val="ListParagraph"/>
        <w:widowControl/>
        <w:numPr>
          <w:ilvl w:val="3"/>
          <w:numId w:val="1"/>
        </w:numPr>
        <w:spacing w:after="200" w:line="276" w:lineRule="auto"/>
        <w:rPr>
          <w:rFonts w:ascii="Times New Roman" w:hAnsi="Times New Roman"/>
        </w:rPr>
      </w:pPr>
      <w:r>
        <w:rPr>
          <w:rFonts w:ascii="Times New Roman" w:hAnsi="Times New Roman"/>
        </w:rPr>
        <w:t xml:space="preserve">Training shall include State specific topics such as addressing agency specific processing time with applicants. </w:t>
      </w:r>
    </w:p>
    <w:p w14:paraId="2D01D021" w14:textId="77777777" w:rsidR="00CD47AF" w:rsidRDefault="00CD47AF" w:rsidP="00CD47AF">
      <w:pPr>
        <w:pStyle w:val="ListParagraph"/>
        <w:widowControl/>
        <w:spacing w:after="200" w:line="276" w:lineRule="auto"/>
        <w:ind w:left="2520"/>
        <w:rPr>
          <w:rFonts w:ascii="Times New Roman" w:hAnsi="Times New Roman"/>
        </w:rPr>
      </w:pPr>
    </w:p>
    <w:p w14:paraId="399A517D" w14:textId="77777777" w:rsidR="00CD47AF" w:rsidRDefault="00DE33A9" w:rsidP="00CD47AF">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online tutorials covering the use of the fingerprint system, registration system, how to take fingerprints, how to take problem fingerprints associated to age, profession, birth defects, medical situations, handicapped, etc. </w:t>
      </w:r>
    </w:p>
    <w:p w14:paraId="7034F788" w14:textId="77777777" w:rsidR="00CC6E22" w:rsidRPr="00CD47AF" w:rsidRDefault="00CC6E22" w:rsidP="00CC6E22">
      <w:pPr>
        <w:pStyle w:val="ListParagraph"/>
        <w:widowControl/>
        <w:spacing w:after="200" w:line="276" w:lineRule="auto"/>
        <w:ind w:left="2520"/>
        <w:rPr>
          <w:rFonts w:ascii="Times New Roman" w:hAnsi="Times New Roman"/>
        </w:rPr>
      </w:pPr>
    </w:p>
    <w:p w14:paraId="3B09156B" w14:textId="77777777" w:rsidR="00CC6E22" w:rsidRDefault="006D4562" w:rsidP="00CC6E22">
      <w:pPr>
        <w:pStyle w:val="ListParagraph"/>
        <w:widowControl/>
        <w:numPr>
          <w:ilvl w:val="2"/>
          <w:numId w:val="1"/>
        </w:numPr>
        <w:spacing w:after="200" w:line="276" w:lineRule="auto"/>
        <w:rPr>
          <w:rFonts w:ascii="Times New Roman" w:hAnsi="Times New Roman"/>
        </w:rPr>
      </w:pPr>
      <w:r>
        <w:rPr>
          <w:rFonts w:ascii="Times New Roman" w:hAnsi="Times New Roman"/>
        </w:rPr>
        <w:lastRenderedPageBreak/>
        <w:t xml:space="preserve">The Contractor shall have a process to review and track by individual fingerprinting unclassifiable by ISP or the FBI. A progressive disciplinary process shall be utilized that can ultimately result in removal of the fingerprinting personnel from performance of service. </w:t>
      </w:r>
    </w:p>
    <w:p w14:paraId="66876AD5" w14:textId="77777777" w:rsidR="00CC6E22" w:rsidRPr="00CC6E22" w:rsidRDefault="00CC6E22" w:rsidP="00CC6E22">
      <w:pPr>
        <w:pStyle w:val="ListParagraph"/>
        <w:rPr>
          <w:rFonts w:ascii="Times New Roman" w:hAnsi="Times New Roman"/>
        </w:rPr>
      </w:pPr>
    </w:p>
    <w:p w14:paraId="741A59B9" w14:textId="77777777" w:rsidR="00F97DCD" w:rsidRDefault="00CC6E22" w:rsidP="00F97DCD">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provide access to a qualified fingerprint trainer to assist on the phone or online those fingerprint</w:t>
      </w:r>
      <w:r w:rsidR="00475DA6">
        <w:rPr>
          <w:rFonts w:ascii="Times New Roman" w:hAnsi="Times New Roman"/>
        </w:rPr>
        <w:t xml:space="preserve">ing individuals with questions. </w:t>
      </w:r>
    </w:p>
    <w:p w14:paraId="31F10113" w14:textId="77777777" w:rsidR="00F97DCD" w:rsidRPr="00F97DCD" w:rsidRDefault="00F97DCD" w:rsidP="00F97DCD">
      <w:pPr>
        <w:pStyle w:val="ListParagraph"/>
        <w:rPr>
          <w:rFonts w:ascii="Times New Roman" w:hAnsi="Times New Roman"/>
        </w:rPr>
      </w:pPr>
    </w:p>
    <w:p w14:paraId="05C2FAEA" w14:textId="77777777" w:rsidR="00F97DCD" w:rsidRDefault="00F97DCD" w:rsidP="00F97DCD">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have in place an escalation procedure to address problems experienced by both applicants and State users. </w:t>
      </w:r>
      <w:r w:rsidR="000A7C2B">
        <w:rPr>
          <w:rFonts w:ascii="Times New Roman" w:hAnsi="Times New Roman"/>
        </w:rPr>
        <w:t xml:space="preserve">The Contractor shall have at each site procedures available to the applicant for reporting a complaint. These shall also appear on the Contractor’s website. </w:t>
      </w:r>
    </w:p>
    <w:p w14:paraId="2420A1A6" w14:textId="77777777" w:rsidR="000A7C2B" w:rsidRPr="000A7C2B" w:rsidRDefault="000A7C2B" w:rsidP="000A7C2B">
      <w:pPr>
        <w:pStyle w:val="ListParagraph"/>
        <w:rPr>
          <w:rFonts w:ascii="Times New Roman" w:hAnsi="Times New Roman"/>
        </w:rPr>
      </w:pPr>
    </w:p>
    <w:p w14:paraId="12E63174" w14:textId="77777777" w:rsidR="000A7C2B" w:rsidRPr="000A7C2B" w:rsidRDefault="000A7C2B" w:rsidP="000A7C2B">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to ISP a non-public use phone number to contact the call center when assisting an applicant with their application. </w:t>
      </w:r>
    </w:p>
    <w:p w14:paraId="2403E1F2" w14:textId="77777777" w:rsidR="006D4562" w:rsidRDefault="006D4562" w:rsidP="006D4562">
      <w:pPr>
        <w:pStyle w:val="ListParagraph"/>
        <w:widowControl/>
        <w:spacing w:after="200" w:line="276" w:lineRule="auto"/>
        <w:ind w:left="1800"/>
        <w:rPr>
          <w:rFonts w:ascii="Times New Roman" w:hAnsi="Times New Roman"/>
        </w:rPr>
      </w:pPr>
    </w:p>
    <w:p w14:paraId="43FFBA3C" w14:textId="77777777" w:rsidR="006D4562" w:rsidRDefault="006D4562" w:rsidP="006D4562">
      <w:pPr>
        <w:pStyle w:val="ListParagraph"/>
        <w:widowControl/>
        <w:numPr>
          <w:ilvl w:val="0"/>
          <w:numId w:val="1"/>
        </w:numPr>
        <w:spacing w:after="200" w:line="276" w:lineRule="auto"/>
        <w:rPr>
          <w:rFonts w:ascii="Times New Roman" w:hAnsi="Times New Roman"/>
        </w:rPr>
      </w:pPr>
      <w:r>
        <w:rPr>
          <w:rFonts w:ascii="Times New Roman" w:hAnsi="Times New Roman"/>
        </w:rPr>
        <w:t xml:space="preserve">Fee Collection and Distribution </w:t>
      </w:r>
    </w:p>
    <w:p w14:paraId="449867EA" w14:textId="77777777" w:rsidR="006D4562" w:rsidRDefault="006D4562" w:rsidP="006D4562">
      <w:pPr>
        <w:pStyle w:val="ListParagraph"/>
        <w:widowControl/>
        <w:numPr>
          <w:ilvl w:val="1"/>
          <w:numId w:val="1"/>
        </w:numPr>
        <w:spacing w:after="200" w:line="276" w:lineRule="auto"/>
        <w:rPr>
          <w:rFonts w:ascii="Times New Roman" w:hAnsi="Times New Roman"/>
        </w:rPr>
      </w:pPr>
      <w:r>
        <w:rPr>
          <w:rFonts w:ascii="Times New Roman" w:hAnsi="Times New Roman"/>
        </w:rPr>
        <w:t>The Contractor shall collect fingerprinting services processing fees required by the State. Fees shall be all inclusive. Except as permitted under the Contract, any additional fee collection shall be by mutual agreement between the State and the Contractor. All other fees collected from each approved Applicant (</w:t>
      </w:r>
      <w:proofErr w:type="gramStart"/>
      <w:r>
        <w:rPr>
          <w:rFonts w:ascii="Times New Roman" w:hAnsi="Times New Roman"/>
        </w:rPr>
        <w:t>e.g.</w:t>
      </w:r>
      <w:proofErr w:type="gramEnd"/>
      <w:r>
        <w:rPr>
          <w:rFonts w:ascii="Times New Roman" w:hAnsi="Times New Roman"/>
        </w:rPr>
        <w:t xml:space="preserve"> ISP and FBI fees) shall be disbursed by the State to the appropriate State agency with a reconciliation report according to the State’s established guidelines. </w:t>
      </w:r>
    </w:p>
    <w:p w14:paraId="25D746DD" w14:textId="77777777" w:rsidR="000078EC" w:rsidRDefault="000078EC" w:rsidP="000078EC">
      <w:pPr>
        <w:pStyle w:val="ListParagraph"/>
        <w:widowControl/>
        <w:spacing w:after="200" w:line="276" w:lineRule="auto"/>
        <w:ind w:left="1800"/>
        <w:rPr>
          <w:rFonts w:ascii="Times New Roman" w:hAnsi="Times New Roman"/>
        </w:rPr>
      </w:pPr>
    </w:p>
    <w:p w14:paraId="4EC6515E" w14:textId="77777777" w:rsidR="006D4562" w:rsidRDefault="006D4562" w:rsidP="006D4562">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shall accept, at a minimum, these payment options from the applicant at the time of appointment scheduling: </w:t>
      </w:r>
    </w:p>
    <w:p w14:paraId="292C6F1F" w14:textId="77777777" w:rsidR="006D4562" w:rsidRDefault="006D4562" w:rsidP="006D4562">
      <w:pPr>
        <w:pStyle w:val="ListParagraph"/>
        <w:widowControl/>
        <w:numPr>
          <w:ilvl w:val="2"/>
          <w:numId w:val="1"/>
        </w:numPr>
        <w:spacing w:after="200" w:line="276" w:lineRule="auto"/>
        <w:rPr>
          <w:rFonts w:ascii="Times New Roman" w:hAnsi="Times New Roman"/>
        </w:rPr>
      </w:pPr>
      <w:r>
        <w:rPr>
          <w:rFonts w:ascii="Times New Roman" w:hAnsi="Times New Roman"/>
        </w:rPr>
        <w:t>Visa/Mastercard/Discover</w:t>
      </w:r>
      <w:r w:rsidR="006351A8">
        <w:rPr>
          <w:rFonts w:ascii="Times New Roman" w:hAnsi="Times New Roman"/>
        </w:rPr>
        <w:t>/Amex</w:t>
      </w:r>
      <w:r>
        <w:rPr>
          <w:rFonts w:ascii="Times New Roman" w:hAnsi="Times New Roman"/>
        </w:rPr>
        <w:t xml:space="preserve"> </w:t>
      </w:r>
    </w:p>
    <w:p w14:paraId="28AFC849" w14:textId="77777777" w:rsidR="006D4562" w:rsidRDefault="006D4562" w:rsidP="006D4562">
      <w:pPr>
        <w:pStyle w:val="ListParagraph"/>
        <w:widowControl/>
        <w:numPr>
          <w:ilvl w:val="2"/>
          <w:numId w:val="1"/>
        </w:numPr>
        <w:spacing w:after="200" w:line="276" w:lineRule="auto"/>
        <w:rPr>
          <w:rFonts w:ascii="Times New Roman" w:hAnsi="Times New Roman"/>
        </w:rPr>
      </w:pPr>
      <w:r>
        <w:rPr>
          <w:rFonts w:ascii="Times New Roman" w:hAnsi="Times New Roman"/>
        </w:rPr>
        <w:t xml:space="preserve">Debit Card </w:t>
      </w:r>
    </w:p>
    <w:p w14:paraId="7AA3720E" w14:textId="77777777" w:rsidR="006D4562" w:rsidRDefault="006D4562" w:rsidP="006D4562">
      <w:pPr>
        <w:pStyle w:val="ListParagraph"/>
        <w:widowControl/>
        <w:numPr>
          <w:ilvl w:val="2"/>
          <w:numId w:val="1"/>
        </w:numPr>
        <w:spacing w:after="200" w:line="276" w:lineRule="auto"/>
        <w:rPr>
          <w:rFonts w:ascii="Times New Roman" w:hAnsi="Times New Roman"/>
        </w:rPr>
      </w:pPr>
      <w:r>
        <w:rPr>
          <w:rFonts w:ascii="Times New Roman" w:hAnsi="Times New Roman"/>
        </w:rPr>
        <w:t xml:space="preserve">E-Check </w:t>
      </w:r>
    </w:p>
    <w:p w14:paraId="6B5B859C" w14:textId="77777777" w:rsidR="006D4562" w:rsidRDefault="006D4562" w:rsidP="006D4562">
      <w:pPr>
        <w:pStyle w:val="ListParagraph"/>
        <w:widowControl/>
        <w:numPr>
          <w:ilvl w:val="2"/>
          <w:numId w:val="1"/>
        </w:numPr>
        <w:spacing w:after="200" w:line="276" w:lineRule="auto"/>
        <w:rPr>
          <w:rFonts w:ascii="Times New Roman" w:hAnsi="Times New Roman"/>
        </w:rPr>
      </w:pPr>
      <w:r>
        <w:rPr>
          <w:rFonts w:ascii="Times New Roman" w:hAnsi="Times New Roman"/>
        </w:rPr>
        <w:t xml:space="preserve">Cashier’s Check </w:t>
      </w:r>
    </w:p>
    <w:p w14:paraId="31219BB2" w14:textId="77777777" w:rsidR="006D4562" w:rsidRDefault="006D4562" w:rsidP="006D4562">
      <w:pPr>
        <w:pStyle w:val="ListParagraph"/>
        <w:widowControl/>
        <w:numPr>
          <w:ilvl w:val="2"/>
          <w:numId w:val="1"/>
        </w:numPr>
        <w:spacing w:after="200" w:line="276" w:lineRule="auto"/>
        <w:rPr>
          <w:rFonts w:ascii="Times New Roman" w:hAnsi="Times New Roman"/>
        </w:rPr>
      </w:pPr>
      <w:r>
        <w:rPr>
          <w:rFonts w:ascii="Times New Roman" w:hAnsi="Times New Roman"/>
        </w:rPr>
        <w:t xml:space="preserve">Money Order </w:t>
      </w:r>
    </w:p>
    <w:p w14:paraId="715ED666" w14:textId="77777777" w:rsidR="000078EC" w:rsidRDefault="000078EC" w:rsidP="000078EC">
      <w:pPr>
        <w:pStyle w:val="ListParagraph"/>
        <w:widowControl/>
        <w:spacing w:after="200" w:line="276" w:lineRule="auto"/>
        <w:ind w:left="2520"/>
        <w:rPr>
          <w:rFonts w:ascii="Times New Roman" w:hAnsi="Times New Roman"/>
        </w:rPr>
      </w:pPr>
    </w:p>
    <w:p w14:paraId="5E5405FB" w14:textId="77777777" w:rsidR="006D4562" w:rsidRDefault="006D4562" w:rsidP="006D4562">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shall be responsible for duplicate FBI and ISP charges resulting from resubmissions that do not include the required National Institute of Standards and Technology standard information for rejected submissions. </w:t>
      </w:r>
    </w:p>
    <w:p w14:paraId="587662FF" w14:textId="77777777" w:rsidR="000078EC" w:rsidRDefault="000078EC" w:rsidP="000078EC">
      <w:pPr>
        <w:pStyle w:val="ListParagraph"/>
        <w:widowControl/>
        <w:spacing w:after="200" w:line="276" w:lineRule="auto"/>
        <w:ind w:left="1800"/>
        <w:rPr>
          <w:rFonts w:ascii="Times New Roman" w:hAnsi="Times New Roman"/>
        </w:rPr>
      </w:pPr>
    </w:p>
    <w:p w14:paraId="50C0B14B" w14:textId="77777777" w:rsidR="006D4562" w:rsidRDefault="000078EC" w:rsidP="006D4562">
      <w:pPr>
        <w:pStyle w:val="ListParagraph"/>
        <w:widowControl/>
        <w:numPr>
          <w:ilvl w:val="1"/>
          <w:numId w:val="1"/>
        </w:numPr>
        <w:spacing w:after="200" w:line="276" w:lineRule="auto"/>
        <w:rPr>
          <w:rFonts w:ascii="Times New Roman" w:hAnsi="Times New Roman"/>
        </w:rPr>
      </w:pPr>
      <w:r>
        <w:rPr>
          <w:rFonts w:ascii="Times New Roman" w:hAnsi="Times New Roman"/>
        </w:rPr>
        <w:lastRenderedPageBreak/>
        <w:t xml:space="preserve">The Contractor shall absorb any cost associated with a duplicate print being required due to the fault or error of the Contractor or any of the Contractor’s enrollment </w:t>
      </w:r>
      <w:proofErr w:type="gramStart"/>
      <w:r>
        <w:rPr>
          <w:rFonts w:ascii="Times New Roman" w:hAnsi="Times New Roman"/>
        </w:rPr>
        <w:t>centers</w:t>
      </w:r>
      <w:r w:rsidR="00B00A42">
        <w:rPr>
          <w:rFonts w:ascii="Times New Roman" w:hAnsi="Times New Roman"/>
        </w:rPr>
        <w:t>,</w:t>
      </w:r>
      <w:r>
        <w:rPr>
          <w:rFonts w:ascii="Times New Roman" w:hAnsi="Times New Roman"/>
        </w:rPr>
        <w:t xml:space="preserve">  personnel</w:t>
      </w:r>
      <w:proofErr w:type="gramEnd"/>
      <w:r w:rsidR="00B00A42">
        <w:rPr>
          <w:rFonts w:ascii="Times New Roman" w:hAnsi="Times New Roman"/>
        </w:rPr>
        <w:t>, or equipment failure</w:t>
      </w:r>
      <w:r>
        <w:rPr>
          <w:rFonts w:ascii="Times New Roman" w:hAnsi="Times New Roman"/>
        </w:rPr>
        <w:t xml:space="preserve">. </w:t>
      </w:r>
    </w:p>
    <w:p w14:paraId="0B5E703A" w14:textId="77777777" w:rsidR="000078EC" w:rsidRPr="000078EC" w:rsidRDefault="000078EC" w:rsidP="000078EC">
      <w:pPr>
        <w:pStyle w:val="ListParagraph"/>
        <w:rPr>
          <w:rFonts w:ascii="Times New Roman" w:hAnsi="Times New Roman"/>
        </w:rPr>
      </w:pPr>
    </w:p>
    <w:p w14:paraId="41041CB7" w14:textId="77777777" w:rsidR="000078EC" w:rsidRDefault="000078EC" w:rsidP="006D4562">
      <w:pPr>
        <w:pStyle w:val="ListParagraph"/>
        <w:widowControl/>
        <w:numPr>
          <w:ilvl w:val="1"/>
          <w:numId w:val="1"/>
        </w:numPr>
        <w:spacing w:after="200" w:line="276" w:lineRule="auto"/>
        <w:rPr>
          <w:rFonts w:ascii="Times New Roman" w:hAnsi="Times New Roman"/>
        </w:rPr>
      </w:pPr>
      <w:r>
        <w:rPr>
          <w:rFonts w:ascii="Times New Roman" w:hAnsi="Times New Roman"/>
        </w:rPr>
        <w:t>The Contractor shall establish accounts for those state or local government agencies to be invoiced monthly and escrow accounts for all other entities.</w:t>
      </w:r>
      <w:r w:rsidR="00BB6D1F">
        <w:rPr>
          <w:rFonts w:ascii="Times New Roman" w:hAnsi="Times New Roman"/>
        </w:rPr>
        <w:t xml:space="preserve"> The Contractor shall have the ability to customize account requirements based on individual agency needs.</w:t>
      </w:r>
      <w:r>
        <w:rPr>
          <w:rFonts w:ascii="Times New Roman" w:hAnsi="Times New Roman"/>
        </w:rPr>
        <w:t xml:space="preserve"> Each agency with an account will receive a monthly itemized invoice, allowing them to ensure they are only paying for approved applicants. </w:t>
      </w:r>
    </w:p>
    <w:p w14:paraId="55CE626F" w14:textId="77777777" w:rsidR="000078EC" w:rsidRPr="000078EC" w:rsidRDefault="000078EC" w:rsidP="000078EC">
      <w:pPr>
        <w:pStyle w:val="ListParagraph"/>
        <w:rPr>
          <w:rFonts w:ascii="Times New Roman" w:hAnsi="Times New Roman"/>
        </w:rPr>
      </w:pPr>
    </w:p>
    <w:p w14:paraId="69A320E0" w14:textId="77777777" w:rsidR="000078EC" w:rsidRPr="00E9396A" w:rsidRDefault="000078EC" w:rsidP="000078EC">
      <w:pPr>
        <w:pStyle w:val="ListParagraph"/>
        <w:widowControl/>
        <w:numPr>
          <w:ilvl w:val="0"/>
          <w:numId w:val="1"/>
        </w:numPr>
        <w:spacing w:after="200" w:line="276" w:lineRule="auto"/>
        <w:rPr>
          <w:rFonts w:ascii="Times New Roman" w:hAnsi="Times New Roman"/>
          <w:b/>
          <w:bCs/>
        </w:rPr>
      </w:pPr>
      <w:r w:rsidRPr="00E9396A">
        <w:rPr>
          <w:rFonts w:ascii="Times New Roman" w:hAnsi="Times New Roman"/>
          <w:b/>
          <w:bCs/>
        </w:rPr>
        <w:t xml:space="preserve">Scopes of Work </w:t>
      </w:r>
    </w:p>
    <w:p w14:paraId="32312870" w14:textId="77777777" w:rsidR="000078EC" w:rsidRDefault="000078EC" w:rsidP="000078EC">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shall provide services to participating State User Entities by developing a new Scope of Work (SOW). </w:t>
      </w:r>
    </w:p>
    <w:p w14:paraId="22E91C38" w14:textId="77777777" w:rsidR="000078EC" w:rsidRDefault="000078EC" w:rsidP="000078EC">
      <w:pPr>
        <w:pStyle w:val="ListParagraph"/>
        <w:widowControl/>
        <w:numPr>
          <w:ilvl w:val="2"/>
          <w:numId w:val="1"/>
        </w:numPr>
        <w:spacing w:after="200" w:line="276" w:lineRule="auto"/>
        <w:rPr>
          <w:rFonts w:ascii="Times New Roman" w:hAnsi="Times New Roman"/>
        </w:rPr>
      </w:pPr>
      <w:r>
        <w:rPr>
          <w:rFonts w:ascii="Times New Roman" w:hAnsi="Times New Roman"/>
        </w:rPr>
        <w:t xml:space="preserve">Utilization by State User Entities shall require a State approved SOW. The Contractor shall work with the requesting State user, ISP, and IDOA to develop a SOW based on each users’ unique requirements. No work shall commence without a fully approved SOW. </w:t>
      </w:r>
    </w:p>
    <w:p w14:paraId="63EC476A" w14:textId="77777777" w:rsidR="00283726" w:rsidRDefault="00283726" w:rsidP="00283726">
      <w:pPr>
        <w:pStyle w:val="ListParagraph"/>
        <w:widowControl/>
        <w:spacing w:after="200" w:line="276" w:lineRule="auto"/>
        <w:ind w:left="2520"/>
        <w:rPr>
          <w:rFonts w:ascii="Times New Roman" w:hAnsi="Times New Roman"/>
        </w:rPr>
      </w:pPr>
    </w:p>
    <w:p w14:paraId="7A7C9AC0" w14:textId="77777777" w:rsidR="000078EC" w:rsidRDefault="000078EC" w:rsidP="000078EC">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SOW shall not be completed until all parities sign on the SOW agreement. The order for signature on a SOW is: </w:t>
      </w:r>
    </w:p>
    <w:p w14:paraId="1949B183" w14:textId="77777777" w:rsidR="000078EC" w:rsidRDefault="000078EC" w:rsidP="000078EC">
      <w:pPr>
        <w:pStyle w:val="ListParagraph"/>
        <w:widowControl/>
        <w:numPr>
          <w:ilvl w:val="3"/>
          <w:numId w:val="1"/>
        </w:numPr>
        <w:spacing w:after="200" w:line="276" w:lineRule="auto"/>
        <w:rPr>
          <w:rFonts w:ascii="Times New Roman" w:hAnsi="Times New Roman"/>
        </w:rPr>
      </w:pPr>
      <w:r>
        <w:rPr>
          <w:rFonts w:ascii="Times New Roman" w:hAnsi="Times New Roman"/>
        </w:rPr>
        <w:t xml:space="preserve">Respondent Signature </w:t>
      </w:r>
    </w:p>
    <w:p w14:paraId="3B2BA883" w14:textId="77777777" w:rsidR="000078EC" w:rsidRDefault="000078EC" w:rsidP="000078EC">
      <w:pPr>
        <w:pStyle w:val="ListParagraph"/>
        <w:widowControl/>
        <w:numPr>
          <w:ilvl w:val="3"/>
          <w:numId w:val="1"/>
        </w:numPr>
        <w:spacing w:after="200" w:line="276" w:lineRule="auto"/>
        <w:rPr>
          <w:rFonts w:ascii="Times New Roman" w:hAnsi="Times New Roman"/>
        </w:rPr>
      </w:pPr>
      <w:r>
        <w:rPr>
          <w:rFonts w:ascii="Times New Roman" w:hAnsi="Times New Roman"/>
        </w:rPr>
        <w:t xml:space="preserve">User Agency Signature </w:t>
      </w:r>
    </w:p>
    <w:p w14:paraId="14EC6CBB" w14:textId="77777777" w:rsidR="000078EC" w:rsidRDefault="000078EC" w:rsidP="000078EC">
      <w:pPr>
        <w:pStyle w:val="ListParagraph"/>
        <w:widowControl/>
        <w:numPr>
          <w:ilvl w:val="3"/>
          <w:numId w:val="1"/>
        </w:numPr>
        <w:spacing w:after="200" w:line="276" w:lineRule="auto"/>
        <w:rPr>
          <w:rFonts w:ascii="Times New Roman" w:hAnsi="Times New Roman"/>
        </w:rPr>
      </w:pPr>
      <w:r>
        <w:rPr>
          <w:rFonts w:ascii="Times New Roman" w:hAnsi="Times New Roman"/>
        </w:rPr>
        <w:t>ISP Signature</w:t>
      </w:r>
    </w:p>
    <w:p w14:paraId="4D13EBD1" w14:textId="77777777" w:rsidR="000078EC" w:rsidRDefault="000078EC" w:rsidP="000078EC">
      <w:pPr>
        <w:pStyle w:val="ListParagraph"/>
        <w:widowControl/>
        <w:numPr>
          <w:ilvl w:val="3"/>
          <w:numId w:val="1"/>
        </w:numPr>
        <w:spacing w:after="200" w:line="276" w:lineRule="auto"/>
        <w:rPr>
          <w:rFonts w:ascii="Times New Roman" w:hAnsi="Times New Roman"/>
        </w:rPr>
      </w:pPr>
      <w:r>
        <w:rPr>
          <w:rFonts w:ascii="Times New Roman" w:hAnsi="Times New Roman"/>
        </w:rPr>
        <w:t>IDOA Contract Manager Signature</w:t>
      </w:r>
    </w:p>
    <w:p w14:paraId="104A9F60" w14:textId="77777777" w:rsidR="000078EC" w:rsidRDefault="000078EC" w:rsidP="000078EC">
      <w:pPr>
        <w:pStyle w:val="ListParagraph"/>
        <w:widowControl/>
        <w:numPr>
          <w:ilvl w:val="2"/>
          <w:numId w:val="1"/>
        </w:numPr>
        <w:spacing w:after="200" w:line="276" w:lineRule="auto"/>
        <w:rPr>
          <w:rFonts w:ascii="Times New Roman" w:hAnsi="Times New Roman"/>
        </w:rPr>
      </w:pPr>
      <w:r>
        <w:rPr>
          <w:rFonts w:ascii="Times New Roman" w:hAnsi="Times New Roman"/>
        </w:rPr>
        <w:t xml:space="preserve">SOW’s are living documents that may change throughout the term of the contract dependent on the user requirements. </w:t>
      </w:r>
    </w:p>
    <w:p w14:paraId="19D0CF50" w14:textId="77777777" w:rsidR="00283726" w:rsidRDefault="00283726" w:rsidP="00283726">
      <w:pPr>
        <w:pStyle w:val="ListParagraph"/>
        <w:widowControl/>
        <w:spacing w:after="200" w:line="276" w:lineRule="auto"/>
        <w:ind w:left="2520"/>
        <w:rPr>
          <w:rFonts w:ascii="Times New Roman" w:hAnsi="Times New Roman"/>
        </w:rPr>
      </w:pPr>
    </w:p>
    <w:p w14:paraId="7AADF4B2" w14:textId="77777777" w:rsidR="000078EC" w:rsidRDefault="00E9396A" w:rsidP="000078EC">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create, in conjunction with the State, a standardized SOW template. </w:t>
      </w:r>
    </w:p>
    <w:p w14:paraId="7E91392F" w14:textId="77777777" w:rsidR="00283726" w:rsidRPr="00283726" w:rsidRDefault="00283726" w:rsidP="00283726">
      <w:pPr>
        <w:pStyle w:val="ListParagraph"/>
        <w:rPr>
          <w:rFonts w:ascii="Times New Roman" w:hAnsi="Times New Roman"/>
        </w:rPr>
      </w:pPr>
    </w:p>
    <w:p w14:paraId="244BCF44" w14:textId="77777777" w:rsidR="00283726" w:rsidRDefault="00283726" w:rsidP="00283726">
      <w:pPr>
        <w:pStyle w:val="ListParagraph"/>
        <w:widowControl/>
        <w:spacing w:after="200" w:line="276" w:lineRule="auto"/>
        <w:ind w:left="2520"/>
        <w:rPr>
          <w:rFonts w:ascii="Times New Roman" w:hAnsi="Times New Roman"/>
        </w:rPr>
      </w:pPr>
    </w:p>
    <w:p w14:paraId="0B5B1BAE" w14:textId="77777777" w:rsidR="00E9396A" w:rsidRDefault="00E9396A" w:rsidP="000078EC">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provide services to additional State agencies or governmental entities throughout the life of the contract by developing a new Scope of Work within 30 days of notification of the need for service. </w:t>
      </w:r>
    </w:p>
    <w:p w14:paraId="414189A0" w14:textId="77777777" w:rsidR="00E9396A" w:rsidRDefault="00E9396A" w:rsidP="00E9396A">
      <w:pPr>
        <w:pStyle w:val="ListParagraph"/>
        <w:widowControl/>
        <w:numPr>
          <w:ilvl w:val="0"/>
          <w:numId w:val="1"/>
        </w:numPr>
        <w:spacing w:after="200" w:line="276" w:lineRule="auto"/>
        <w:rPr>
          <w:rFonts w:ascii="Times New Roman" w:hAnsi="Times New Roman"/>
        </w:rPr>
      </w:pPr>
      <w:r>
        <w:rPr>
          <w:rFonts w:ascii="Times New Roman" w:hAnsi="Times New Roman"/>
        </w:rPr>
        <w:t xml:space="preserve">Technical Requirements </w:t>
      </w:r>
    </w:p>
    <w:p w14:paraId="0A49876F" w14:textId="77777777" w:rsidR="00E9396A" w:rsidRDefault="00E9396A" w:rsidP="00E9396A">
      <w:pPr>
        <w:pStyle w:val="ListParagraph"/>
        <w:widowControl/>
        <w:numPr>
          <w:ilvl w:val="1"/>
          <w:numId w:val="1"/>
        </w:numPr>
        <w:spacing w:after="200" w:line="276" w:lineRule="auto"/>
        <w:rPr>
          <w:rFonts w:ascii="Times New Roman" w:hAnsi="Times New Roman"/>
        </w:rPr>
      </w:pPr>
      <w:r>
        <w:rPr>
          <w:rFonts w:ascii="Times New Roman" w:hAnsi="Times New Roman"/>
        </w:rPr>
        <w:t xml:space="preserve">Equipment </w:t>
      </w:r>
    </w:p>
    <w:p w14:paraId="41DD6BAA" w14:textId="77777777" w:rsidR="00E9396A" w:rsidRDefault="00E9396A" w:rsidP="00E9396A">
      <w:pPr>
        <w:pStyle w:val="ListParagraph"/>
        <w:widowControl/>
        <w:numPr>
          <w:ilvl w:val="2"/>
          <w:numId w:val="1"/>
        </w:numPr>
        <w:spacing w:after="200" w:line="276" w:lineRule="auto"/>
        <w:rPr>
          <w:rFonts w:ascii="Times New Roman" w:hAnsi="Times New Roman"/>
        </w:rPr>
      </w:pPr>
      <w:r>
        <w:rPr>
          <w:rFonts w:ascii="Times New Roman" w:hAnsi="Times New Roman"/>
        </w:rPr>
        <w:t xml:space="preserve">Electronic fingerprinting shall be accomplished using </w:t>
      </w:r>
      <w:r w:rsidR="00AF249F">
        <w:rPr>
          <w:rFonts w:ascii="Times New Roman" w:hAnsi="Times New Roman"/>
        </w:rPr>
        <w:t>Live Scan</w:t>
      </w:r>
      <w:r>
        <w:rPr>
          <w:rFonts w:ascii="Times New Roman" w:hAnsi="Times New Roman"/>
        </w:rPr>
        <w:t xml:space="preserve"> fingerprint equipment. Live</w:t>
      </w:r>
      <w:r w:rsidR="00AF249F">
        <w:rPr>
          <w:rFonts w:ascii="Times New Roman" w:hAnsi="Times New Roman"/>
        </w:rPr>
        <w:t xml:space="preserve"> Scan</w:t>
      </w:r>
      <w:r>
        <w:rPr>
          <w:rFonts w:ascii="Times New Roman" w:hAnsi="Times New Roman"/>
        </w:rPr>
        <w:t xml:space="preserve"> fingerprint equipment is technology designed to electronically capture fingerprint images. Using a </w:t>
      </w:r>
      <w:r w:rsidR="00AF249F">
        <w:rPr>
          <w:rFonts w:ascii="Times New Roman" w:hAnsi="Times New Roman"/>
        </w:rPr>
        <w:t xml:space="preserve">Live </w:t>
      </w:r>
      <w:r w:rsidR="00AF249F">
        <w:rPr>
          <w:rFonts w:ascii="Times New Roman" w:hAnsi="Times New Roman"/>
        </w:rPr>
        <w:lastRenderedPageBreak/>
        <w:t>Scan</w:t>
      </w:r>
      <w:r>
        <w:rPr>
          <w:rFonts w:ascii="Times New Roman" w:hAnsi="Times New Roman"/>
        </w:rPr>
        <w:t xml:space="preserve"> device, fingerprint images shall be captured, stored, forwarded vie a secure connection, and searched by the state Automated Fingerprint Identification System (AFIS) and the Federal Bureau of Investigation Integrated (IAFIS). </w:t>
      </w:r>
    </w:p>
    <w:p w14:paraId="66783764" w14:textId="77777777" w:rsidR="00D86030" w:rsidRDefault="00D86030" w:rsidP="00D86030">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Live Scan system products must be certified according to the FBI. </w:t>
      </w:r>
    </w:p>
    <w:p w14:paraId="2CF1E0FA" w14:textId="77777777" w:rsidR="00E9396A" w:rsidRDefault="00E9396A"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utilize Live Scan fingerprinting devices that are compliant with the Wavelet Scalar Quantization (WSQ) Gray Scale Fingerprint Image Compression Specifications. </w:t>
      </w:r>
    </w:p>
    <w:p w14:paraId="5650B501" w14:textId="77777777" w:rsidR="00E9396A" w:rsidRDefault="00E9396A"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w:t>
      </w:r>
      <w:r w:rsidR="00AF249F">
        <w:rPr>
          <w:rFonts w:ascii="Times New Roman" w:hAnsi="Times New Roman"/>
        </w:rPr>
        <w:t>Live Scan</w:t>
      </w:r>
      <w:r>
        <w:rPr>
          <w:rFonts w:ascii="Times New Roman" w:hAnsi="Times New Roman"/>
        </w:rPr>
        <w:t xml:space="preserve"> equipment used to support Electronic Fingerprinting shall be certified according to the FBI Image Quality Specifications (IQS). </w:t>
      </w:r>
    </w:p>
    <w:p w14:paraId="713CCD90" w14:textId="77777777" w:rsidR="00E9396A" w:rsidRDefault="00E9396A"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w:t>
      </w:r>
      <w:r w:rsidR="00AF249F">
        <w:rPr>
          <w:rFonts w:ascii="Times New Roman" w:hAnsi="Times New Roman"/>
        </w:rPr>
        <w:t>Live Scan</w:t>
      </w:r>
      <w:r>
        <w:rPr>
          <w:rFonts w:ascii="Times New Roman" w:hAnsi="Times New Roman"/>
        </w:rPr>
        <w:t xml:space="preserve"> devices shall meet the FBI calibration requirements. The Contractor shall provide this information upon request by the State. </w:t>
      </w:r>
    </w:p>
    <w:p w14:paraId="44A70439" w14:textId="77777777" w:rsidR="00E9396A" w:rsidRDefault="00E9396A" w:rsidP="00E9396A">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State reserves the right to demand replacement of any equipment should the calibration not meet the FBI standard or if the device has a 2% or higher rejection rate. </w:t>
      </w:r>
    </w:p>
    <w:p w14:paraId="5659E2BC" w14:textId="77777777" w:rsidR="007E2522" w:rsidRDefault="007E2522" w:rsidP="00E9396A">
      <w:pPr>
        <w:pStyle w:val="ListParagraph"/>
        <w:widowControl/>
        <w:numPr>
          <w:ilvl w:val="4"/>
          <w:numId w:val="1"/>
        </w:numPr>
        <w:spacing w:after="200" w:line="276" w:lineRule="auto"/>
        <w:rPr>
          <w:rFonts w:ascii="Times New Roman" w:hAnsi="Times New Roman"/>
        </w:rPr>
      </w:pPr>
      <w:r>
        <w:rPr>
          <w:rFonts w:ascii="Times New Roman" w:hAnsi="Times New Roman"/>
        </w:rPr>
        <w:t>The Contractor shall provide replacement equipment within forty-eight hours of request.</w:t>
      </w:r>
    </w:p>
    <w:p w14:paraId="515C32F1" w14:textId="77777777" w:rsidR="00E9396A" w:rsidRDefault="00E9396A"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w:t>
      </w:r>
      <w:r w:rsidR="00AF249F">
        <w:rPr>
          <w:rFonts w:ascii="Times New Roman" w:hAnsi="Times New Roman"/>
        </w:rPr>
        <w:t>Live Scan</w:t>
      </w:r>
      <w:r>
        <w:rPr>
          <w:rFonts w:ascii="Times New Roman" w:hAnsi="Times New Roman"/>
        </w:rPr>
        <w:t xml:space="preserve"> equipment shall have software which shall accommodate the ISP Electronic Fingerprint Transmission Specification (EFTS) which include all FBI requirements for AFIS connection</w:t>
      </w:r>
      <w:r w:rsidR="00D86030">
        <w:rPr>
          <w:rFonts w:ascii="Times New Roman" w:hAnsi="Times New Roman"/>
        </w:rPr>
        <w:t xml:space="preserve"> as well as all State Live Scan specifications. </w:t>
      </w:r>
    </w:p>
    <w:p w14:paraId="591B2FED" w14:textId="77777777" w:rsidR="00E9396A" w:rsidRDefault="00E9396A"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provide interface connectivity to the </w:t>
      </w:r>
      <w:r w:rsidR="007E2522">
        <w:rPr>
          <w:rFonts w:ascii="Times New Roman" w:hAnsi="Times New Roman"/>
        </w:rPr>
        <w:t xml:space="preserve">Indiana State </w:t>
      </w:r>
      <w:r>
        <w:rPr>
          <w:rFonts w:ascii="Times New Roman" w:hAnsi="Times New Roman"/>
        </w:rPr>
        <w:t>AFIS</w:t>
      </w:r>
      <w:r w:rsidR="00820113">
        <w:rPr>
          <w:rFonts w:ascii="Times New Roman" w:hAnsi="Times New Roman"/>
        </w:rPr>
        <w:t xml:space="preserve"> </w:t>
      </w:r>
      <w:r w:rsidR="00D86030">
        <w:rPr>
          <w:rFonts w:ascii="Times New Roman" w:hAnsi="Times New Roman"/>
        </w:rPr>
        <w:t>Integra</w:t>
      </w:r>
      <w:r>
        <w:rPr>
          <w:rFonts w:ascii="Times New Roman" w:hAnsi="Times New Roman"/>
        </w:rPr>
        <w:t xml:space="preserve"> systems, to handle Applicant scheduling, scheduling status, various reasons for fingerprinting, service codes and ORI in line with ISP/FBI standards. </w:t>
      </w:r>
    </w:p>
    <w:p w14:paraId="030A71EA" w14:textId="77777777" w:rsidR="00D86030" w:rsidRDefault="00D86030" w:rsidP="00E9396A">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provide a server to be located within IOT offices if requested by the State. </w:t>
      </w:r>
    </w:p>
    <w:p w14:paraId="42C0D72E" w14:textId="77777777" w:rsidR="005B37D4" w:rsidRDefault="005B37D4" w:rsidP="005B37D4">
      <w:pPr>
        <w:pStyle w:val="ListParagraph"/>
        <w:widowControl/>
        <w:spacing w:after="200" w:line="276" w:lineRule="auto"/>
        <w:ind w:left="3240"/>
        <w:rPr>
          <w:rFonts w:ascii="Times New Roman" w:hAnsi="Times New Roman"/>
        </w:rPr>
      </w:pPr>
    </w:p>
    <w:p w14:paraId="7B0BC9E4" w14:textId="77777777" w:rsidR="005B37D4" w:rsidRDefault="005B37D4" w:rsidP="005B37D4">
      <w:pPr>
        <w:pStyle w:val="ListParagraph"/>
        <w:widowControl/>
        <w:numPr>
          <w:ilvl w:val="1"/>
          <w:numId w:val="1"/>
        </w:numPr>
        <w:spacing w:after="200" w:line="276" w:lineRule="auto"/>
        <w:rPr>
          <w:rFonts w:ascii="Times New Roman" w:hAnsi="Times New Roman"/>
        </w:rPr>
      </w:pPr>
      <w:r>
        <w:rPr>
          <w:rFonts w:ascii="Times New Roman" w:hAnsi="Times New Roman"/>
        </w:rPr>
        <w:t xml:space="preserve">System Infrastructure </w:t>
      </w:r>
    </w:p>
    <w:p w14:paraId="0E4D19EE" w14:textId="77777777" w:rsidR="005B37D4" w:rsidRDefault="005B37D4" w:rsidP="005B37D4">
      <w:pPr>
        <w:pStyle w:val="ListParagraph"/>
        <w:widowControl/>
        <w:numPr>
          <w:ilvl w:val="2"/>
          <w:numId w:val="1"/>
        </w:numPr>
        <w:spacing w:after="200" w:line="276" w:lineRule="auto"/>
        <w:rPr>
          <w:rFonts w:ascii="Times New Roman" w:hAnsi="Times New Roman"/>
        </w:rPr>
      </w:pPr>
      <w:r>
        <w:rPr>
          <w:rFonts w:ascii="Times New Roman" w:hAnsi="Times New Roman"/>
        </w:rPr>
        <w:t xml:space="preserve">Client Application System </w:t>
      </w:r>
    </w:p>
    <w:p w14:paraId="3EE87ABB" w14:textId="77777777" w:rsidR="005B37D4" w:rsidRDefault="005B37D4" w:rsidP="005B37D4">
      <w:pPr>
        <w:pStyle w:val="ListParagraph"/>
        <w:widowControl/>
        <w:numPr>
          <w:ilvl w:val="3"/>
          <w:numId w:val="1"/>
        </w:numPr>
        <w:spacing w:after="200" w:line="276" w:lineRule="auto"/>
        <w:rPr>
          <w:rFonts w:ascii="Times New Roman" w:hAnsi="Times New Roman"/>
        </w:rPr>
      </w:pPr>
      <w:r>
        <w:rPr>
          <w:rFonts w:ascii="Times New Roman" w:hAnsi="Times New Roman"/>
        </w:rPr>
        <w:t>The Contractor’s application solution</w:t>
      </w:r>
      <w:r w:rsidR="007E2522">
        <w:rPr>
          <w:rFonts w:ascii="Times New Roman" w:hAnsi="Times New Roman"/>
        </w:rPr>
        <w:t>, “the system”,</w:t>
      </w:r>
      <w:r>
        <w:rPr>
          <w:rFonts w:ascii="Times New Roman" w:hAnsi="Times New Roman"/>
        </w:rPr>
        <w:t xml:space="preserve"> shall be</w:t>
      </w:r>
      <w:r w:rsidR="00D86030">
        <w:rPr>
          <w:rFonts w:ascii="Times New Roman" w:hAnsi="Times New Roman"/>
        </w:rPr>
        <w:t xml:space="preserve"> Role Based Access Control (RBAC). </w:t>
      </w:r>
      <w:r w:rsidR="007E2522">
        <w:rPr>
          <w:rFonts w:ascii="Times New Roman" w:hAnsi="Times New Roman"/>
        </w:rPr>
        <w:t xml:space="preserve"> </w:t>
      </w:r>
      <w:r w:rsidR="00D86030">
        <w:rPr>
          <w:rFonts w:ascii="Times New Roman" w:hAnsi="Times New Roman"/>
        </w:rPr>
        <w:t>It shall be</w:t>
      </w:r>
      <w:r>
        <w:rPr>
          <w:rFonts w:ascii="Times New Roman" w:hAnsi="Times New Roman"/>
        </w:rPr>
        <w:t xml:space="preserve"> based on user ID and login with the capability to assign a level of access by user ID and restrict access to defined levels of </w:t>
      </w:r>
      <w:r w:rsidRPr="008F368C">
        <w:rPr>
          <w:rFonts w:ascii="Times New Roman" w:hAnsi="Times New Roman"/>
        </w:rPr>
        <w:t xml:space="preserve">data. Exhibit </w:t>
      </w:r>
      <w:r w:rsidR="00C81B84">
        <w:rPr>
          <w:rFonts w:ascii="Times New Roman" w:hAnsi="Times New Roman"/>
        </w:rPr>
        <w:t>D</w:t>
      </w:r>
      <w:r w:rsidRPr="008F368C">
        <w:rPr>
          <w:rFonts w:ascii="Times New Roman" w:hAnsi="Times New Roman"/>
        </w:rPr>
        <w:t xml:space="preserve"> </w:t>
      </w:r>
      <w:r w:rsidRPr="008F368C">
        <w:rPr>
          <w:rFonts w:ascii="Times New Roman" w:hAnsi="Times New Roman"/>
        </w:rPr>
        <w:lastRenderedPageBreak/>
        <w:t xml:space="preserve">– User Access Levels outlines </w:t>
      </w:r>
      <w:r>
        <w:rPr>
          <w:rFonts w:ascii="Times New Roman" w:hAnsi="Times New Roman"/>
        </w:rPr>
        <w:t xml:space="preserve">the current defined level of user access and number of users per access level. </w:t>
      </w:r>
    </w:p>
    <w:p w14:paraId="77B92568" w14:textId="77777777" w:rsidR="005B37D4" w:rsidRDefault="005B37D4"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capability to add new agencies to multiple uses profiles at one. </w:t>
      </w:r>
    </w:p>
    <w:p w14:paraId="14DCFFF1" w14:textId="77777777" w:rsidR="005B37D4" w:rsidRDefault="005B37D4" w:rsidP="005B37D4">
      <w:pPr>
        <w:pStyle w:val="ListParagraph"/>
        <w:widowControl/>
        <w:numPr>
          <w:ilvl w:val="4"/>
          <w:numId w:val="1"/>
        </w:numPr>
        <w:spacing w:after="200" w:line="276" w:lineRule="auto"/>
        <w:rPr>
          <w:rFonts w:ascii="Times New Roman" w:hAnsi="Times New Roman"/>
        </w:rPr>
      </w:pPr>
      <w:r>
        <w:rPr>
          <w:rFonts w:ascii="Times New Roman" w:hAnsi="Times New Roman"/>
        </w:rPr>
        <w:t>The State shall have the ability, through the system to search applicant data</w:t>
      </w:r>
      <w:r w:rsidR="00D86030">
        <w:rPr>
          <w:rFonts w:ascii="Times New Roman" w:hAnsi="Times New Roman"/>
        </w:rPr>
        <w:t xml:space="preserve"> and combination of any criteria</w:t>
      </w:r>
      <w:r>
        <w:rPr>
          <w:rFonts w:ascii="Times New Roman" w:hAnsi="Times New Roman"/>
        </w:rPr>
        <w:t xml:space="preserve"> by: </w:t>
      </w:r>
    </w:p>
    <w:p w14:paraId="7D538F72" w14:textId="77777777" w:rsidR="005B37D4" w:rsidRDefault="005B37D4" w:rsidP="005B37D4">
      <w:pPr>
        <w:pStyle w:val="ListParagraph"/>
        <w:widowControl/>
        <w:numPr>
          <w:ilvl w:val="5"/>
          <w:numId w:val="1"/>
        </w:numPr>
        <w:spacing w:after="200" w:line="276" w:lineRule="auto"/>
        <w:rPr>
          <w:rFonts w:ascii="Times New Roman" w:hAnsi="Times New Roman"/>
        </w:rPr>
      </w:pPr>
      <w:r>
        <w:rPr>
          <w:rFonts w:ascii="Times New Roman" w:hAnsi="Times New Roman"/>
        </w:rPr>
        <w:t xml:space="preserve">Date of birth </w:t>
      </w:r>
    </w:p>
    <w:p w14:paraId="09B312E3" w14:textId="77777777" w:rsidR="005B37D4" w:rsidRDefault="005B37D4" w:rsidP="005B37D4">
      <w:pPr>
        <w:pStyle w:val="ListParagraph"/>
        <w:widowControl/>
        <w:numPr>
          <w:ilvl w:val="5"/>
          <w:numId w:val="1"/>
        </w:numPr>
        <w:spacing w:after="200" w:line="276" w:lineRule="auto"/>
        <w:rPr>
          <w:rFonts w:ascii="Times New Roman" w:hAnsi="Times New Roman"/>
        </w:rPr>
      </w:pPr>
      <w:r>
        <w:rPr>
          <w:rFonts w:ascii="Times New Roman" w:hAnsi="Times New Roman"/>
        </w:rPr>
        <w:t xml:space="preserve">ORI number </w:t>
      </w:r>
    </w:p>
    <w:p w14:paraId="35E8355B" w14:textId="77777777" w:rsidR="00D86030" w:rsidRDefault="00D86030" w:rsidP="005B37D4">
      <w:pPr>
        <w:pStyle w:val="ListParagraph"/>
        <w:widowControl/>
        <w:numPr>
          <w:ilvl w:val="5"/>
          <w:numId w:val="1"/>
        </w:numPr>
        <w:spacing w:after="200" w:line="276" w:lineRule="auto"/>
        <w:rPr>
          <w:rFonts w:ascii="Times New Roman" w:hAnsi="Times New Roman"/>
        </w:rPr>
      </w:pPr>
      <w:r>
        <w:rPr>
          <w:rFonts w:ascii="Times New Roman" w:hAnsi="Times New Roman"/>
        </w:rPr>
        <w:t xml:space="preserve">Card </w:t>
      </w:r>
      <w:r w:rsidR="00E57BE6">
        <w:rPr>
          <w:rFonts w:ascii="Times New Roman" w:hAnsi="Times New Roman"/>
        </w:rPr>
        <w:t xml:space="preserve">Type </w:t>
      </w:r>
    </w:p>
    <w:p w14:paraId="2853A1F3" w14:textId="77777777" w:rsidR="005B37D4" w:rsidRDefault="005B37D4" w:rsidP="005B37D4">
      <w:pPr>
        <w:pStyle w:val="ListParagraph"/>
        <w:widowControl/>
        <w:numPr>
          <w:ilvl w:val="5"/>
          <w:numId w:val="1"/>
        </w:numPr>
        <w:spacing w:after="200" w:line="276" w:lineRule="auto"/>
        <w:rPr>
          <w:rFonts w:ascii="Times New Roman" w:hAnsi="Times New Roman"/>
        </w:rPr>
      </w:pPr>
      <w:r>
        <w:rPr>
          <w:rFonts w:ascii="Times New Roman" w:hAnsi="Times New Roman"/>
        </w:rPr>
        <w:t xml:space="preserve">Name </w:t>
      </w:r>
    </w:p>
    <w:p w14:paraId="2B78C277" w14:textId="77777777" w:rsidR="005B37D4" w:rsidRDefault="005B37D4" w:rsidP="005B37D4">
      <w:pPr>
        <w:pStyle w:val="ListParagraph"/>
        <w:widowControl/>
        <w:numPr>
          <w:ilvl w:val="5"/>
          <w:numId w:val="1"/>
        </w:numPr>
        <w:spacing w:after="200" w:line="276" w:lineRule="auto"/>
        <w:rPr>
          <w:rFonts w:ascii="Times New Roman" w:hAnsi="Times New Roman"/>
        </w:rPr>
      </w:pPr>
      <w:r>
        <w:rPr>
          <w:rFonts w:ascii="Times New Roman" w:hAnsi="Times New Roman"/>
        </w:rPr>
        <w:t>SSN</w:t>
      </w:r>
    </w:p>
    <w:p w14:paraId="52C92B3E" w14:textId="77777777" w:rsidR="005B37D4" w:rsidRDefault="005B37D4" w:rsidP="005B37D4">
      <w:pPr>
        <w:pStyle w:val="ListParagraph"/>
        <w:widowControl/>
        <w:numPr>
          <w:ilvl w:val="5"/>
          <w:numId w:val="1"/>
        </w:numPr>
        <w:spacing w:after="200" w:line="276" w:lineRule="auto"/>
        <w:rPr>
          <w:rFonts w:ascii="Times New Roman" w:hAnsi="Times New Roman"/>
        </w:rPr>
      </w:pPr>
      <w:r>
        <w:rPr>
          <w:rFonts w:ascii="Times New Roman" w:hAnsi="Times New Roman"/>
        </w:rPr>
        <w:t xml:space="preserve">Transaction Number </w:t>
      </w:r>
    </w:p>
    <w:p w14:paraId="0A8CC577" w14:textId="77777777" w:rsidR="005B37D4" w:rsidRDefault="005B37D4"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provide the capability to export data at minimum and in various formats (Excel, HTML). </w:t>
      </w:r>
    </w:p>
    <w:p w14:paraId="558014D6" w14:textId="77777777" w:rsidR="00871A22" w:rsidRDefault="00871A22" w:rsidP="00871A22">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data listed in Section (H) Technical Requirements. </w:t>
      </w:r>
    </w:p>
    <w:p w14:paraId="2DAC2ED5" w14:textId="77777777" w:rsidR="00871A22" w:rsidRDefault="00871A22" w:rsidP="00871A22">
      <w:pPr>
        <w:pStyle w:val="ListParagraph"/>
        <w:widowControl/>
        <w:numPr>
          <w:ilvl w:val="5"/>
          <w:numId w:val="1"/>
        </w:numPr>
        <w:spacing w:after="200" w:line="276" w:lineRule="auto"/>
        <w:rPr>
          <w:rFonts w:ascii="Times New Roman" w:hAnsi="Times New Roman"/>
        </w:rPr>
      </w:pPr>
      <w:r>
        <w:rPr>
          <w:rFonts w:ascii="Times New Roman" w:hAnsi="Times New Roman"/>
        </w:rPr>
        <w:t xml:space="preserve">ORI number associated contact names and email addresses. </w:t>
      </w:r>
    </w:p>
    <w:p w14:paraId="418D7A18" w14:textId="77777777" w:rsidR="006E0D5A" w:rsidRDefault="006E0D5A" w:rsidP="005B37D4">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provide training to all users of the system including, but not limited to the following topics, the use of the system, adding users, resetting passwords, entering card types, and any other usage that may be required by the following: Administrators, Supervisors, Experienced Operators, Novice Operators, Clerical, View Only. An online tutorial for Administrative Web users shall also be provided. </w:t>
      </w:r>
    </w:p>
    <w:p w14:paraId="6B91C6F4" w14:textId="77777777" w:rsidR="005B37D4" w:rsidRDefault="005B37D4" w:rsidP="005B37D4">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ensure that all critical system information, </w:t>
      </w:r>
      <w:proofErr w:type="gramStart"/>
      <w:r>
        <w:rPr>
          <w:rFonts w:ascii="Times New Roman" w:hAnsi="Times New Roman"/>
        </w:rPr>
        <w:t>e.g.</w:t>
      </w:r>
      <w:proofErr w:type="gramEnd"/>
      <w:r>
        <w:rPr>
          <w:rFonts w:ascii="Times New Roman" w:hAnsi="Times New Roman"/>
        </w:rPr>
        <w:t xml:space="preserve"> program files, is stored in off-site backup facilities. This rotation of system backups preserves critical information for restoring of any system if a failure occurs. For the avoidance of doubt, this requirement does not apply to applicant data and fingerprints. All applicant data and fingerprints shall be stored by</w:t>
      </w:r>
      <w:r w:rsidR="008F368C">
        <w:rPr>
          <w:rFonts w:ascii="Times New Roman" w:hAnsi="Times New Roman"/>
        </w:rPr>
        <w:t xml:space="preserve"> ISP in conjunction with IOT </w:t>
      </w:r>
      <w:r>
        <w:rPr>
          <w:rFonts w:ascii="Times New Roman" w:hAnsi="Times New Roman"/>
        </w:rPr>
        <w:t xml:space="preserve">on the State’s equipment. </w:t>
      </w:r>
    </w:p>
    <w:p w14:paraId="528A6F7B" w14:textId="77777777" w:rsidR="005B37D4" w:rsidRDefault="005B37D4" w:rsidP="005B37D4">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system shall have the following capabilities regarding applicant scheduling and processing: </w:t>
      </w:r>
    </w:p>
    <w:p w14:paraId="23E3B0CE" w14:textId="77777777" w:rsidR="00766104" w:rsidRDefault="005B37D4" w:rsidP="005B37D4">
      <w:pPr>
        <w:pStyle w:val="ListParagraph"/>
        <w:widowControl/>
        <w:numPr>
          <w:ilvl w:val="4"/>
          <w:numId w:val="1"/>
        </w:numPr>
        <w:spacing w:after="200" w:line="276" w:lineRule="auto"/>
        <w:rPr>
          <w:rFonts w:ascii="Times New Roman" w:hAnsi="Times New Roman"/>
        </w:rPr>
      </w:pPr>
      <w:r>
        <w:rPr>
          <w:rFonts w:ascii="Times New Roman" w:hAnsi="Times New Roman"/>
        </w:rPr>
        <w:t>The system shall have the ability to stop the auto-qualify process in the event an applicant answers “yes” to questions pertaining to prior arrests or convictions</w:t>
      </w:r>
      <w:r w:rsidR="00766104">
        <w:rPr>
          <w:rFonts w:ascii="Times New Roman" w:hAnsi="Times New Roman"/>
        </w:rPr>
        <w:t xml:space="preserve"> during the application process</w:t>
      </w:r>
      <w:r>
        <w:rPr>
          <w:rFonts w:ascii="Times New Roman" w:hAnsi="Times New Roman"/>
        </w:rPr>
        <w:t xml:space="preserve">. </w:t>
      </w:r>
    </w:p>
    <w:p w14:paraId="7102909F" w14:textId="77777777" w:rsidR="00766104" w:rsidRDefault="00766104" w:rsidP="00766104">
      <w:pPr>
        <w:pStyle w:val="ListParagraph"/>
        <w:widowControl/>
        <w:numPr>
          <w:ilvl w:val="5"/>
          <w:numId w:val="1"/>
        </w:numPr>
        <w:spacing w:after="200" w:line="276" w:lineRule="auto"/>
        <w:rPr>
          <w:rFonts w:ascii="Times New Roman" w:hAnsi="Times New Roman"/>
        </w:rPr>
      </w:pPr>
      <w:r>
        <w:rPr>
          <w:rFonts w:ascii="Times New Roman" w:hAnsi="Times New Roman"/>
        </w:rPr>
        <w:lastRenderedPageBreak/>
        <w:t xml:space="preserve">The system shall have the ability to alert the requesting agency of all instances where the auto-qualify process has been stopped and manual review is necessary. </w:t>
      </w:r>
    </w:p>
    <w:p w14:paraId="0A731009" w14:textId="77777777" w:rsidR="005B37D4" w:rsidRDefault="00766104" w:rsidP="00E65DDC">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system shall have the ability to report, in a format agreed upon by the State, all instances of applicants answering “yes” to questions pertaining to prior arrest and convictions. </w:t>
      </w:r>
      <w:r w:rsidR="005B37D4">
        <w:rPr>
          <w:rFonts w:ascii="Times New Roman" w:hAnsi="Times New Roman"/>
        </w:rPr>
        <w:t xml:space="preserve"> </w:t>
      </w:r>
    </w:p>
    <w:p w14:paraId="7B3AEEE0" w14:textId="77777777" w:rsidR="005B37D4" w:rsidRDefault="005B37D4" w:rsidP="005B37D4">
      <w:pPr>
        <w:pStyle w:val="ListParagraph"/>
        <w:widowControl/>
        <w:numPr>
          <w:ilvl w:val="4"/>
          <w:numId w:val="1"/>
        </w:numPr>
        <w:spacing w:after="200" w:line="276" w:lineRule="auto"/>
        <w:rPr>
          <w:rFonts w:ascii="Times New Roman" w:hAnsi="Times New Roman"/>
        </w:rPr>
      </w:pPr>
      <w:r>
        <w:rPr>
          <w:rFonts w:ascii="Times New Roman" w:hAnsi="Times New Roman"/>
        </w:rPr>
        <w:t>The system shall have the ability to validate new appointment registrations against in process applicants to avoid duplicate billings. The system shall identify at the time of appointment scheduling each subject by date of birth, first and last name</w:t>
      </w:r>
      <w:r w:rsidR="000B4398">
        <w:rPr>
          <w:rFonts w:ascii="Times New Roman" w:hAnsi="Times New Roman"/>
        </w:rPr>
        <w:t>, Card Type</w:t>
      </w:r>
      <w:r>
        <w:rPr>
          <w:rFonts w:ascii="Times New Roman" w:hAnsi="Times New Roman"/>
        </w:rPr>
        <w:t xml:space="preserve"> and ORI number. In the event of a duplicate registration, the appointment shall not be </w:t>
      </w:r>
      <w:r w:rsidR="008E40F1">
        <w:rPr>
          <w:rFonts w:ascii="Times New Roman" w:hAnsi="Times New Roman"/>
        </w:rPr>
        <w:t>scheduled,</w:t>
      </w:r>
      <w:r>
        <w:rPr>
          <w:rFonts w:ascii="Times New Roman" w:hAnsi="Times New Roman"/>
        </w:rPr>
        <w:t xml:space="preserve"> and the applicant shall be referred to the requested agency. </w:t>
      </w:r>
    </w:p>
    <w:p w14:paraId="1EEAFDC4" w14:textId="77777777" w:rsidR="00572A36" w:rsidRDefault="00572A36"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w:t>
      </w:r>
      <w:r w:rsidR="00E57BE6">
        <w:rPr>
          <w:rFonts w:ascii="Times New Roman" w:hAnsi="Times New Roman"/>
        </w:rPr>
        <w:t>S</w:t>
      </w:r>
      <w:r>
        <w:rPr>
          <w:rFonts w:ascii="Times New Roman" w:hAnsi="Times New Roman"/>
        </w:rPr>
        <w:t xml:space="preserve">tate shall have the ability to view scheduled appointments. </w:t>
      </w:r>
    </w:p>
    <w:p w14:paraId="3815FB61" w14:textId="77777777" w:rsidR="00572A36" w:rsidRDefault="00572A36"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State shall have the ability to prevent certain billing codes from being used on unauthorized card type submissions. </w:t>
      </w:r>
    </w:p>
    <w:p w14:paraId="3E599467" w14:textId="77777777" w:rsidR="00572A36" w:rsidRDefault="00572A36"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conduct separate evaluations and generate multiple disposition responses for each reason under which a subject is being printed. The System shall also be able to generate a separate status letter for each reason, including for the purposes of waiver actions. </w:t>
      </w:r>
    </w:p>
    <w:p w14:paraId="0D9EF6EF" w14:textId="77777777" w:rsidR="00632F14" w:rsidRDefault="00632F14"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be searchable by a minimum of 3 letters to locate a state Agency user. </w:t>
      </w:r>
    </w:p>
    <w:p w14:paraId="2673D530" w14:textId="77777777" w:rsidR="00632F14" w:rsidRDefault="00632F14"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fields of “Date of Entry” and “Agency Type”. </w:t>
      </w:r>
    </w:p>
    <w:p w14:paraId="44C66C47" w14:textId="77777777" w:rsidR="00632F14" w:rsidRDefault="00632F14"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dynamic search and report creation capabilities including but not limited to, agency and applicant categorization. </w:t>
      </w:r>
    </w:p>
    <w:p w14:paraId="0B34B178" w14:textId="77777777" w:rsidR="001B5495" w:rsidRDefault="001B5495"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modify existing ORI, State Agency, and Card Type information. </w:t>
      </w:r>
    </w:p>
    <w:p w14:paraId="7F88FB9E" w14:textId="77777777" w:rsidR="00572A36" w:rsidRDefault="00572A36" w:rsidP="005B37D4">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include at a minimum the following data in results letters: </w:t>
      </w:r>
    </w:p>
    <w:p w14:paraId="4529D0FD"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Applicant name </w:t>
      </w:r>
    </w:p>
    <w:p w14:paraId="704345A9"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Applicant date of birth </w:t>
      </w:r>
    </w:p>
    <w:p w14:paraId="5FD456BC" w14:textId="77777777" w:rsidR="008E2749" w:rsidRDefault="008E2749" w:rsidP="00572A36">
      <w:pPr>
        <w:pStyle w:val="ListParagraph"/>
        <w:widowControl/>
        <w:numPr>
          <w:ilvl w:val="5"/>
          <w:numId w:val="1"/>
        </w:numPr>
        <w:spacing w:after="200" w:line="276" w:lineRule="auto"/>
        <w:rPr>
          <w:rFonts w:ascii="Times New Roman" w:hAnsi="Times New Roman"/>
        </w:rPr>
      </w:pPr>
      <w:r>
        <w:rPr>
          <w:rFonts w:ascii="Times New Roman" w:hAnsi="Times New Roman"/>
        </w:rPr>
        <w:lastRenderedPageBreak/>
        <w:t xml:space="preserve">Applicant Address </w:t>
      </w:r>
    </w:p>
    <w:p w14:paraId="70104B54"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Date of fingerprint capture </w:t>
      </w:r>
    </w:p>
    <w:p w14:paraId="3C26B7F9"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Reason for capture </w:t>
      </w:r>
    </w:p>
    <w:p w14:paraId="346C9902"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Date of fingerprint evaluation </w:t>
      </w:r>
    </w:p>
    <w:p w14:paraId="4536BB7E" w14:textId="77777777" w:rsidR="00572A36" w:rsidRDefault="00572A36" w:rsidP="00572A36">
      <w:pPr>
        <w:pStyle w:val="ListParagraph"/>
        <w:widowControl/>
        <w:numPr>
          <w:ilvl w:val="5"/>
          <w:numId w:val="1"/>
        </w:numPr>
        <w:spacing w:after="200" w:line="276" w:lineRule="auto"/>
        <w:rPr>
          <w:rFonts w:ascii="Times New Roman" w:hAnsi="Times New Roman"/>
        </w:rPr>
      </w:pPr>
      <w:r>
        <w:rPr>
          <w:rFonts w:ascii="Times New Roman" w:hAnsi="Times New Roman"/>
        </w:rPr>
        <w:t xml:space="preserve">Additional clarifying text, as requested by the State. </w:t>
      </w:r>
    </w:p>
    <w:p w14:paraId="5FC39B7A" w14:textId="77777777" w:rsidR="00E57BE6" w:rsidRPr="00E57BE6" w:rsidRDefault="00572A36" w:rsidP="00E57BE6">
      <w:pPr>
        <w:pStyle w:val="ListParagraph"/>
        <w:numPr>
          <w:ilvl w:val="4"/>
          <w:numId w:val="1"/>
        </w:numPr>
        <w:rPr>
          <w:rFonts w:ascii="Times New Roman" w:hAnsi="Times New Roman"/>
        </w:rPr>
      </w:pPr>
      <w:r>
        <w:rPr>
          <w:rFonts w:ascii="Times New Roman" w:hAnsi="Times New Roman"/>
        </w:rPr>
        <w:t xml:space="preserve">The system shall have the ability to </w:t>
      </w:r>
      <w:proofErr w:type="gramStart"/>
      <w:r w:rsidR="00237CD3">
        <w:rPr>
          <w:rFonts w:ascii="Times New Roman" w:hAnsi="Times New Roman"/>
        </w:rPr>
        <w:t xml:space="preserve">automatically and directly </w:t>
      </w:r>
      <w:r>
        <w:rPr>
          <w:rFonts w:ascii="Times New Roman" w:hAnsi="Times New Roman"/>
        </w:rPr>
        <w:t xml:space="preserve">notify </w:t>
      </w:r>
      <w:r w:rsidR="00CF1A2D">
        <w:rPr>
          <w:rFonts w:ascii="Times New Roman" w:hAnsi="Times New Roman"/>
        </w:rPr>
        <w:t>the requesting agency</w:t>
      </w:r>
      <w:proofErr w:type="gramEnd"/>
      <w:r w:rsidR="00CF1A2D">
        <w:rPr>
          <w:rFonts w:ascii="Times New Roman" w:hAnsi="Times New Roman"/>
        </w:rPr>
        <w:t xml:space="preserve"> in the event that the background check produced no results. </w:t>
      </w:r>
      <w:r w:rsidR="00DA733F">
        <w:rPr>
          <w:rFonts w:ascii="Times New Roman" w:hAnsi="Times New Roman"/>
        </w:rPr>
        <w:t>This notification shall include the applicant name and date of auto-notification.</w:t>
      </w:r>
    </w:p>
    <w:p w14:paraId="6E3074D4" w14:textId="77777777" w:rsidR="00572A36" w:rsidRDefault="00DA733F" w:rsidP="00572A36">
      <w:pPr>
        <w:pStyle w:val="ListParagraph"/>
        <w:widowControl/>
        <w:numPr>
          <w:ilvl w:val="4"/>
          <w:numId w:val="1"/>
        </w:numPr>
        <w:spacing w:after="200" w:line="276" w:lineRule="auto"/>
        <w:rPr>
          <w:rFonts w:ascii="Times New Roman" w:hAnsi="Times New Roman"/>
        </w:rPr>
      </w:pPr>
      <w:r>
        <w:rPr>
          <w:rFonts w:ascii="Times New Roman" w:hAnsi="Times New Roman"/>
        </w:rPr>
        <w:t xml:space="preserve"> </w:t>
      </w:r>
      <w:r w:rsidR="00572A36">
        <w:rPr>
          <w:rFonts w:ascii="Times New Roman" w:hAnsi="Times New Roman"/>
        </w:rPr>
        <w:t xml:space="preserve"> The system shall have the ability to resubmit prints/information to ISP using the same Transaction Control Reference (TCR) number at no charge to the Applicant or Indiana State Entity Users. </w:t>
      </w:r>
    </w:p>
    <w:p w14:paraId="53FEDD3B" w14:textId="77777777" w:rsidR="00572A36" w:rsidRDefault="00572A36" w:rsidP="00572A36">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allow applicants to book, cancel, and change scheduled appointments without additional rescheduling cost. </w:t>
      </w:r>
    </w:p>
    <w:p w14:paraId="7379EFC8" w14:textId="77777777" w:rsidR="002903CF" w:rsidRDefault="00F371BC" w:rsidP="00572A36">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allow the User to access and work in the Client Application System through a secure and approved VPN solution. </w:t>
      </w:r>
    </w:p>
    <w:p w14:paraId="27F0B335" w14:textId="77777777" w:rsidR="009F309C" w:rsidRDefault="009F309C" w:rsidP="00572A36">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shall have the ability to auto change the response status for No Record and Record Found return responses to be set up for specific card types. </w:t>
      </w:r>
    </w:p>
    <w:p w14:paraId="5817D34A" w14:textId="77777777" w:rsidR="009F309C" w:rsidRDefault="009F309C" w:rsidP="00572A36">
      <w:pPr>
        <w:pStyle w:val="ListParagraph"/>
        <w:widowControl/>
        <w:numPr>
          <w:ilvl w:val="4"/>
          <w:numId w:val="1"/>
        </w:numPr>
        <w:spacing w:after="200" w:line="276" w:lineRule="auto"/>
        <w:rPr>
          <w:rFonts w:ascii="Times New Roman" w:hAnsi="Times New Roman"/>
        </w:rPr>
      </w:pPr>
      <w:r>
        <w:rPr>
          <w:rFonts w:ascii="Times New Roman" w:hAnsi="Times New Roman"/>
        </w:rPr>
        <w:t xml:space="preserve">The system will only show in the “pending” status those return </w:t>
      </w:r>
      <w:r w:rsidR="00671D77">
        <w:rPr>
          <w:rFonts w:ascii="Times New Roman" w:hAnsi="Times New Roman"/>
        </w:rPr>
        <w:t xml:space="preserve">responses that need manual status change to “Reject” for specific card types. </w:t>
      </w:r>
    </w:p>
    <w:p w14:paraId="2511B253" w14:textId="77777777" w:rsidR="008756A2" w:rsidRDefault="008756A2" w:rsidP="008756A2">
      <w:pPr>
        <w:pStyle w:val="ListParagraph"/>
        <w:widowControl/>
        <w:spacing w:after="200" w:line="276" w:lineRule="auto"/>
        <w:ind w:left="3960"/>
        <w:rPr>
          <w:rFonts w:ascii="Times New Roman" w:hAnsi="Times New Roman"/>
        </w:rPr>
      </w:pPr>
    </w:p>
    <w:p w14:paraId="32F2D7F8" w14:textId="77777777" w:rsidR="00572A36" w:rsidRDefault="00572A36"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Applicant Data and Fingerprints </w:t>
      </w:r>
    </w:p>
    <w:p w14:paraId="29541951" w14:textId="77777777" w:rsidR="00572A36" w:rsidRDefault="00572A36" w:rsidP="008756A2">
      <w:pPr>
        <w:pStyle w:val="ListParagraph"/>
        <w:widowControl/>
        <w:numPr>
          <w:ilvl w:val="3"/>
          <w:numId w:val="1"/>
        </w:numPr>
        <w:spacing w:after="200" w:line="276" w:lineRule="auto"/>
        <w:rPr>
          <w:rFonts w:ascii="Times New Roman" w:hAnsi="Times New Roman"/>
        </w:rPr>
      </w:pPr>
      <w:r>
        <w:rPr>
          <w:rFonts w:ascii="Times New Roman" w:hAnsi="Times New Roman"/>
        </w:rPr>
        <w:t xml:space="preserve">All applicant data and fingerprints shall be stored by </w:t>
      </w:r>
      <w:r w:rsidR="008F368C">
        <w:rPr>
          <w:rFonts w:ascii="Times New Roman" w:hAnsi="Times New Roman"/>
        </w:rPr>
        <w:t>ISP, in conjunction with IOT</w:t>
      </w:r>
      <w:r>
        <w:rPr>
          <w:rFonts w:ascii="Times New Roman" w:hAnsi="Times New Roman"/>
        </w:rPr>
        <w:t xml:space="preserve"> on the State’s equipment. </w:t>
      </w:r>
    </w:p>
    <w:p w14:paraId="1A5BF233" w14:textId="77777777" w:rsidR="00572A36" w:rsidRDefault="00572A36" w:rsidP="008756A2">
      <w:pPr>
        <w:pStyle w:val="ListParagraph"/>
        <w:widowControl/>
        <w:numPr>
          <w:ilvl w:val="3"/>
          <w:numId w:val="1"/>
        </w:numPr>
        <w:spacing w:after="200" w:line="276" w:lineRule="auto"/>
        <w:rPr>
          <w:rFonts w:ascii="Times New Roman" w:hAnsi="Times New Roman"/>
        </w:rPr>
      </w:pPr>
      <w:r w:rsidRPr="008756A2">
        <w:rPr>
          <w:rFonts w:ascii="Times New Roman" w:hAnsi="Times New Roman"/>
        </w:rPr>
        <w:t xml:space="preserve">The Contractor shall refrain from possessing criminal records data from either the State or the FBI at any point in the processing of </w:t>
      </w:r>
      <w:proofErr w:type="gramStart"/>
      <w:r w:rsidRPr="008756A2">
        <w:rPr>
          <w:rFonts w:ascii="Times New Roman" w:hAnsi="Times New Roman"/>
        </w:rPr>
        <w:t>transactions, and</w:t>
      </w:r>
      <w:proofErr w:type="gramEnd"/>
      <w:r w:rsidRPr="008756A2">
        <w:rPr>
          <w:rFonts w:ascii="Times New Roman" w:hAnsi="Times New Roman"/>
        </w:rPr>
        <w:t xml:space="preserve"> shall agree that any components that may have access to this type of information shall be under the physical control of the Indiana State Police and ins</w:t>
      </w:r>
      <w:r w:rsidR="00E675F3">
        <w:rPr>
          <w:rFonts w:ascii="Times New Roman" w:hAnsi="Times New Roman"/>
        </w:rPr>
        <w:t xml:space="preserve">talled with the approval and configuration required by IOT. </w:t>
      </w:r>
    </w:p>
    <w:p w14:paraId="546743BA" w14:textId="77777777" w:rsidR="00E675F3" w:rsidRDefault="00E675F3" w:rsidP="008756A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sign a CJIS security agreement as required by the FBI. </w:t>
      </w:r>
    </w:p>
    <w:p w14:paraId="189E0F10" w14:textId="77777777" w:rsidR="00E675F3" w:rsidRDefault="00E675F3" w:rsidP="008756A2">
      <w:pPr>
        <w:pStyle w:val="ListParagraph"/>
        <w:widowControl/>
        <w:numPr>
          <w:ilvl w:val="3"/>
          <w:numId w:val="1"/>
        </w:numPr>
        <w:spacing w:after="200" w:line="276" w:lineRule="auto"/>
        <w:rPr>
          <w:rFonts w:ascii="Times New Roman" w:hAnsi="Times New Roman"/>
        </w:rPr>
      </w:pPr>
      <w:r>
        <w:rPr>
          <w:rFonts w:ascii="Times New Roman" w:hAnsi="Times New Roman"/>
        </w:rPr>
        <w:t>The Contractor and Contractor’s processing environment containing Confidential State Data must adhere to NIST 800-</w:t>
      </w:r>
      <w:r>
        <w:rPr>
          <w:rFonts w:ascii="Times New Roman" w:hAnsi="Times New Roman"/>
        </w:rPr>
        <w:lastRenderedPageBreak/>
        <w:t>53</w:t>
      </w:r>
      <w:r w:rsidR="00A93A02">
        <w:rPr>
          <w:rFonts w:ascii="Times New Roman" w:hAnsi="Times New Roman"/>
        </w:rPr>
        <w:t>r5</w:t>
      </w:r>
      <w:r>
        <w:rPr>
          <w:rFonts w:ascii="Times New Roman" w:hAnsi="Times New Roman"/>
        </w:rPr>
        <w:t xml:space="preserve"> and 800-53A standards</w:t>
      </w:r>
      <w:r w:rsidR="00A93A02">
        <w:rPr>
          <w:rFonts w:ascii="Times New Roman" w:hAnsi="Times New Roman"/>
        </w:rPr>
        <w:t>,</w:t>
      </w:r>
      <w:r w:rsidR="00704B18">
        <w:rPr>
          <w:rFonts w:ascii="Times New Roman" w:hAnsi="Times New Roman"/>
        </w:rPr>
        <w:t xml:space="preserve"> or the latest version,</w:t>
      </w:r>
      <w:r>
        <w:rPr>
          <w:rFonts w:ascii="Times New Roman" w:hAnsi="Times New Roman"/>
        </w:rPr>
        <w:t xml:space="preserve"> in their environment. </w:t>
      </w:r>
    </w:p>
    <w:p w14:paraId="02B4A026" w14:textId="3DA7115E" w:rsidR="00E714FB" w:rsidRPr="008756A2" w:rsidRDefault="00E714FB" w:rsidP="008756A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coordinate with the State to implement the FBI Rap Back program </w:t>
      </w:r>
      <w:bookmarkStart w:id="61" w:name="_PRIVIA_COMMENT_4FF4E2BB_D026_433D_A488_"/>
      <w:bookmarkEnd w:id="61"/>
      <w:r>
        <w:rPr>
          <w:rFonts w:ascii="Times New Roman" w:hAnsi="Times New Roman"/>
        </w:rPr>
        <w:t>upon legislative approval</w:t>
      </w:r>
      <w:ins w:id="62" w:author="Eliezer Strassfeld" w:date="2021-02-25T13:00:00Z">
        <w:r w:rsidR="00F96E78">
          <w:rPr>
            <w:rFonts w:ascii="Times New Roman" w:hAnsi="Times New Roman"/>
          </w:rPr>
          <w:t>, subject to mutual agreement on the terms thereof</w:t>
        </w:r>
      </w:ins>
      <w:r>
        <w:rPr>
          <w:rFonts w:ascii="Times New Roman" w:hAnsi="Times New Roman"/>
        </w:rPr>
        <w:t xml:space="preserve">. </w:t>
      </w:r>
    </w:p>
    <w:p w14:paraId="0542F202" w14:textId="77777777" w:rsidR="008756A2" w:rsidRDefault="008756A2" w:rsidP="008756A2">
      <w:pPr>
        <w:pStyle w:val="ListParagraph"/>
        <w:widowControl/>
        <w:spacing w:after="200" w:line="276" w:lineRule="auto"/>
        <w:ind w:left="3960"/>
        <w:rPr>
          <w:rFonts w:ascii="Times New Roman" w:hAnsi="Times New Roman"/>
        </w:rPr>
      </w:pPr>
    </w:p>
    <w:p w14:paraId="744AE5C7" w14:textId="77777777" w:rsidR="00572A36" w:rsidRDefault="00572A36"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Data Lists </w:t>
      </w:r>
    </w:p>
    <w:p w14:paraId="785E0631" w14:textId="77777777" w:rsidR="00572A36" w:rsidRDefault="00572A36" w:rsidP="008756A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allow updates and changes to data lists as provided by the State and FBI, at no cost. </w:t>
      </w:r>
    </w:p>
    <w:p w14:paraId="4A206C3A" w14:textId="77777777" w:rsidR="008756A2" w:rsidRDefault="00572A36" w:rsidP="008756A2">
      <w:pPr>
        <w:pStyle w:val="ListParagraph"/>
        <w:widowControl/>
        <w:numPr>
          <w:ilvl w:val="3"/>
          <w:numId w:val="1"/>
        </w:numPr>
        <w:spacing w:after="200" w:line="276" w:lineRule="auto"/>
        <w:rPr>
          <w:rFonts w:ascii="Times New Roman" w:hAnsi="Times New Roman"/>
        </w:rPr>
      </w:pPr>
      <w:r>
        <w:rPr>
          <w:rFonts w:ascii="Times New Roman" w:hAnsi="Times New Roman"/>
        </w:rPr>
        <w:t xml:space="preserve">The Contractor shall ensure data list upgrades and changes can be completed to a central server. </w:t>
      </w:r>
    </w:p>
    <w:p w14:paraId="58E4D299" w14:textId="77777777" w:rsidR="00FE3B22" w:rsidRPr="00FE3B22" w:rsidRDefault="00FE3B22" w:rsidP="00FE3B22">
      <w:pPr>
        <w:pStyle w:val="ListParagraph"/>
        <w:widowControl/>
        <w:spacing w:after="200" w:line="276" w:lineRule="auto"/>
        <w:ind w:left="3240"/>
        <w:rPr>
          <w:rFonts w:ascii="Times New Roman" w:hAnsi="Times New Roman"/>
        </w:rPr>
      </w:pPr>
    </w:p>
    <w:p w14:paraId="5D701624" w14:textId="77777777" w:rsidR="008756A2" w:rsidRDefault="008756A2" w:rsidP="008756A2">
      <w:pPr>
        <w:pStyle w:val="ListParagraph"/>
        <w:widowControl/>
        <w:numPr>
          <w:ilvl w:val="1"/>
          <w:numId w:val="1"/>
        </w:numPr>
        <w:spacing w:after="200" w:line="276" w:lineRule="auto"/>
        <w:rPr>
          <w:rFonts w:ascii="Times New Roman" w:hAnsi="Times New Roman"/>
        </w:rPr>
      </w:pPr>
      <w:r>
        <w:rPr>
          <w:rFonts w:ascii="Times New Roman" w:hAnsi="Times New Roman"/>
        </w:rPr>
        <w:t xml:space="preserve">Maintenance and Updates </w:t>
      </w:r>
    </w:p>
    <w:p w14:paraId="300E45C3" w14:textId="77777777" w:rsidR="008756A2" w:rsidRDefault="008756A2"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that system up-time shall be a minimum of 99 percent. </w:t>
      </w:r>
    </w:p>
    <w:p w14:paraId="2E9705C9" w14:textId="77777777" w:rsidR="00395447" w:rsidRDefault="00395447" w:rsidP="00395447">
      <w:pPr>
        <w:pStyle w:val="ListParagraph"/>
        <w:widowControl/>
        <w:spacing w:after="200" w:line="276" w:lineRule="auto"/>
        <w:ind w:left="2520"/>
        <w:rPr>
          <w:rFonts w:ascii="Times New Roman" w:hAnsi="Times New Roman"/>
        </w:rPr>
      </w:pPr>
    </w:p>
    <w:p w14:paraId="72C5AF7B" w14:textId="77777777" w:rsidR="008756A2" w:rsidRDefault="008756A2"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Scheduled maintenance and updates to the </w:t>
      </w:r>
      <w:r w:rsidR="00AF249F">
        <w:rPr>
          <w:rFonts w:ascii="Times New Roman" w:hAnsi="Times New Roman"/>
        </w:rPr>
        <w:t>Live Scan</w:t>
      </w:r>
      <w:r>
        <w:rPr>
          <w:rFonts w:ascii="Times New Roman" w:hAnsi="Times New Roman"/>
        </w:rPr>
        <w:t xml:space="preserve"> devices and data center servers shall be performed during non-</w:t>
      </w:r>
      <w:r w:rsidR="00A93A02">
        <w:rPr>
          <w:rFonts w:ascii="Times New Roman" w:hAnsi="Times New Roman"/>
        </w:rPr>
        <w:t>operating</w:t>
      </w:r>
      <w:r>
        <w:rPr>
          <w:rFonts w:ascii="Times New Roman" w:hAnsi="Times New Roman"/>
        </w:rPr>
        <w:t xml:space="preserve"> hours, whenever practicable, to avoid interruption of service. </w:t>
      </w:r>
    </w:p>
    <w:p w14:paraId="24E9FC1E" w14:textId="77777777" w:rsidR="00395447" w:rsidRPr="00395447" w:rsidRDefault="00395447" w:rsidP="00395447">
      <w:pPr>
        <w:pStyle w:val="ListParagraph"/>
        <w:rPr>
          <w:rFonts w:ascii="Times New Roman" w:hAnsi="Times New Roman"/>
        </w:rPr>
      </w:pPr>
    </w:p>
    <w:p w14:paraId="3F79DD3F" w14:textId="77777777" w:rsidR="00395447" w:rsidRDefault="00395447" w:rsidP="00395447">
      <w:pPr>
        <w:pStyle w:val="ListParagraph"/>
        <w:widowControl/>
        <w:spacing w:after="200" w:line="276" w:lineRule="auto"/>
        <w:ind w:left="2520"/>
        <w:rPr>
          <w:rFonts w:ascii="Times New Roman" w:hAnsi="Times New Roman"/>
        </w:rPr>
      </w:pPr>
    </w:p>
    <w:p w14:paraId="41298544" w14:textId="77777777" w:rsidR="008756A2" w:rsidRDefault="008756A2"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maintain real-time updates and changes to data lists from the State and/or FBI to the State’s Central Server, at no cost. The updates and changes shall be pushed to enrollment workstations (centers) in real time for permanent locations and every morning for mobile locations. </w:t>
      </w:r>
    </w:p>
    <w:p w14:paraId="70EA5133" w14:textId="77777777" w:rsidR="00395447" w:rsidRDefault="00395447" w:rsidP="00395447">
      <w:pPr>
        <w:pStyle w:val="ListParagraph"/>
        <w:widowControl/>
        <w:spacing w:after="200" w:line="276" w:lineRule="auto"/>
        <w:ind w:left="2520"/>
        <w:rPr>
          <w:rFonts w:ascii="Times New Roman" w:hAnsi="Times New Roman"/>
        </w:rPr>
      </w:pPr>
    </w:p>
    <w:p w14:paraId="683A0703" w14:textId="77777777" w:rsidR="00E675F3" w:rsidRPr="00E675F3" w:rsidRDefault="00E675F3" w:rsidP="00E675F3">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repair or replace any damaged equipment within </w:t>
      </w:r>
      <w:r w:rsidR="003544CD">
        <w:rPr>
          <w:rFonts w:ascii="Times New Roman" w:hAnsi="Times New Roman"/>
        </w:rPr>
        <w:t>48</w:t>
      </w:r>
      <w:r>
        <w:rPr>
          <w:rFonts w:ascii="Times New Roman" w:hAnsi="Times New Roman"/>
        </w:rPr>
        <w:t xml:space="preserve"> hours of notification of issue. </w:t>
      </w:r>
    </w:p>
    <w:p w14:paraId="152BF71A" w14:textId="77777777" w:rsidR="00FE3B22" w:rsidRDefault="00FE3B22" w:rsidP="00FE3B22">
      <w:pPr>
        <w:pStyle w:val="ListParagraph"/>
        <w:widowControl/>
        <w:spacing w:after="200" w:line="276" w:lineRule="auto"/>
        <w:ind w:left="2520"/>
        <w:rPr>
          <w:rFonts w:ascii="Times New Roman" w:hAnsi="Times New Roman"/>
        </w:rPr>
      </w:pPr>
    </w:p>
    <w:p w14:paraId="52B36155" w14:textId="77777777" w:rsidR="008756A2" w:rsidRDefault="008756A2" w:rsidP="008756A2">
      <w:pPr>
        <w:pStyle w:val="ListParagraph"/>
        <w:widowControl/>
        <w:numPr>
          <w:ilvl w:val="1"/>
          <w:numId w:val="1"/>
        </w:numPr>
        <w:spacing w:after="200" w:line="276" w:lineRule="auto"/>
        <w:rPr>
          <w:rFonts w:ascii="Times New Roman" w:hAnsi="Times New Roman"/>
        </w:rPr>
      </w:pPr>
      <w:r>
        <w:rPr>
          <w:rFonts w:ascii="Times New Roman" w:hAnsi="Times New Roman"/>
        </w:rPr>
        <w:t xml:space="preserve">Programming Changes </w:t>
      </w:r>
    </w:p>
    <w:p w14:paraId="46A9DF42" w14:textId="77777777" w:rsidR="008756A2" w:rsidRDefault="008756A2"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There </w:t>
      </w:r>
      <w:r w:rsidR="00A93A02">
        <w:rPr>
          <w:rFonts w:ascii="Times New Roman" w:hAnsi="Times New Roman"/>
        </w:rPr>
        <w:t>s</w:t>
      </w:r>
      <w:r>
        <w:rPr>
          <w:rFonts w:ascii="Times New Roman" w:hAnsi="Times New Roman"/>
        </w:rPr>
        <w:t>hall be no charge for changes to the registration or administrative website, as maint</w:t>
      </w:r>
      <w:r w:rsidR="00FE3B22">
        <w:rPr>
          <w:rFonts w:ascii="Times New Roman" w:hAnsi="Times New Roman"/>
        </w:rPr>
        <w:t>ained by the Contractor, which are necessary for the Contractor to provide the services. This specifically refers to changes mandated by law, the addition of new agencies, capture of specific data identifies for a particular agency (</w:t>
      </w:r>
      <w:proofErr w:type="gramStart"/>
      <w:r w:rsidR="00FE3B22">
        <w:rPr>
          <w:rFonts w:ascii="Times New Roman" w:hAnsi="Times New Roman"/>
        </w:rPr>
        <w:t>e.g.</w:t>
      </w:r>
      <w:proofErr w:type="gramEnd"/>
      <w:r w:rsidR="00FE3B22">
        <w:rPr>
          <w:rFonts w:ascii="Times New Roman" w:hAnsi="Times New Roman"/>
        </w:rPr>
        <w:t xml:space="preserve"> employee numbers, facility numbers), new ORIs and any other changes identified as such within the scope of the contract. </w:t>
      </w:r>
    </w:p>
    <w:p w14:paraId="7DE6B799" w14:textId="77777777" w:rsidR="00395447" w:rsidRDefault="00395447" w:rsidP="00395447">
      <w:pPr>
        <w:pStyle w:val="ListParagraph"/>
        <w:widowControl/>
        <w:spacing w:after="200" w:line="276" w:lineRule="auto"/>
        <w:ind w:left="2520"/>
        <w:rPr>
          <w:rFonts w:ascii="Times New Roman" w:hAnsi="Times New Roman"/>
        </w:rPr>
      </w:pPr>
    </w:p>
    <w:p w14:paraId="171E5382" w14:textId="77777777" w:rsidR="00FE3B22" w:rsidRDefault="00FE3B22" w:rsidP="008756A2">
      <w:pPr>
        <w:pStyle w:val="ListParagraph"/>
        <w:widowControl/>
        <w:numPr>
          <w:ilvl w:val="2"/>
          <w:numId w:val="1"/>
        </w:numPr>
        <w:spacing w:after="200" w:line="276" w:lineRule="auto"/>
        <w:rPr>
          <w:rFonts w:ascii="Times New Roman" w:hAnsi="Times New Roman"/>
        </w:rPr>
      </w:pPr>
      <w:r>
        <w:rPr>
          <w:rFonts w:ascii="Times New Roman" w:hAnsi="Times New Roman"/>
        </w:rPr>
        <w:t xml:space="preserve">Any programming changes requested by the State for reasons beyond those described in 4i of this section shall be considered custom </w:t>
      </w:r>
      <w:r>
        <w:rPr>
          <w:rFonts w:ascii="Times New Roman" w:hAnsi="Times New Roman"/>
        </w:rPr>
        <w:lastRenderedPageBreak/>
        <w:t xml:space="preserve">programming. In the event the State requests such programming, the Contractor shall provide a quote for the work. Quotes shall include a mutually agreed upon description of the changes requested, the hours estimated to complete the job and a completion date. The Contractor shall not begin working on any billable programming changes without prior written approval from the State. </w:t>
      </w:r>
    </w:p>
    <w:p w14:paraId="01765D80" w14:textId="77777777" w:rsidR="00871A22" w:rsidRPr="00871A22" w:rsidRDefault="00871A22" w:rsidP="00871A22">
      <w:pPr>
        <w:pStyle w:val="ListParagraph"/>
        <w:rPr>
          <w:rFonts w:ascii="Times New Roman" w:hAnsi="Times New Roman"/>
        </w:rPr>
      </w:pPr>
    </w:p>
    <w:p w14:paraId="34ED9E9D" w14:textId="77777777" w:rsidR="00871A22" w:rsidRDefault="00871A22" w:rsidP="00871A22">
      <w:pPr>
        <w:pStyle w:val="ListParagraph"/>
        <w:widowControl/>
        <w:spacing w:after="200" w:line="276" w:lineRule="auto"/>
        <w:ind w:left="2520"/>
        <w:rPr>
          <w:rFonts w:ascii="Times New Roman" w:hAnsi="Times New Roman"/>
        </w:rPr>
      </w:pPr>
    </w:p>
    <w:p w14:paraId="1AEABFD6" w14:textId="77777777" w:rsidR="00FE3B22" w:rsidRDefault="00FE3B22" w:rsidP="00FE3B22">
      <w:pPr>
        <w:pStyle w:val="ListParagraph"/>
        <w:widowControl/>
        <w:spacing w:after="200" w:line="276" w:lineRule="auto"/>
        <w:ind w:left="2520"/>
        <w:rPr>
          <w:rFonts w:ascii="Times New Roman" w:hAnsi="Times New Roman"/>
        </w:rPr>
      </w:pPr>
    </w:p>
    <w:p w14:paraId="3ACE28B5" w14:textId="77777777" w:rsidR="00201AB0" w:rsidRDefault="00F65CE5" w:rsidP="00FE3B22">
      <w:pPr>
        <w:pStyle w:val="ListParagraph"/>
        <w:widowControl/>
        <w:numPr>
          <w:ilvl w:val="1"/>
          <w:numId w:val="1"/>
        </w:numPr>
        <w:spacing w:after="200" w:line="276" w:lineRule="auto"/>
        <w:rPr>
          <w:rFonts w:ascii="Times New Roman" w:hAnsi="Times New Roman"/>
        </w:rPr>
      </w:pPr>
      <w:r>
        <w:rPr>
          <w:rFonts w:ascii="Times New Roman" w:hAnsi="Times New Roman"/>
        </w:rPr>
        <w:t xml:space="preserve">Quality Assurance Testing, Quality Management </w:t>
      </w:r>
    </w:p>
    <w:p w14:paraId="11FC6D2E" w14:textId="77777777" w:rsidR="00C63641" w:rsidRDefault="00F65CE5" w:rsidP="00C63641">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Contractor’s implementation process shall include an internal Quality Assurance </w:t>
      </w:r>
      <w:r w:rsidR="00A30164">
        <w:rPr>
          <w:rFonts w:ascii="Times New Roman" w:hAnsi="Times New Roman"/>
        </w:rPr>
        <w:t>testing</w:t>
      </w:r>
      <w:r>
        <w:rPr>
          <w:rFonts w:ascii="Times New Roman" w:hAnsi="Times New Roman"/>
        </w:rPr>
        <w:t xml:space="preserve">, End to End testing and external Customer Acceptance testing. The Respondent shall test the products for functionality, adherence to product specifications, positive performance in adverse environments, and usability. The Contractor shall test each phase and requirement of the fingerprint processing lifecycle. </w:t>
      </w:r>
    </w:p>
    <w:p w14:paraId="1BF5292C" w14:textId="77777777" w:rsidR="00C63641" w:rsidRDefault="00C63641" w:rsidP="00C63641">
      <w:pPr>
        <w:pStyle w:val="ListParagraph"/>
        <w:widowControl/>
        <w:spacing w:after="200" w:line="276" w:lineRule="auto"/>
        <w:ind w:left="2520"/>
        <w:rPr>
          <w:rFonts w:ascii="Times New Roman" w:hAnsi="Times New Roman"/>
        </w:rPr>
      </w:pPr>
    </w:p>
    <w:p w14:paraId="27393DF3" w14:textId="77777777" w:rsidR="00283CAB" w:rsidRDefault="00C33FD6" w:rsidP="00283CAB">
      <w:pPr>
        <w:pStyle w:val="ListParagraph"/>
        <w:widowControl/>
        <w:numPr>
          <w:ilvl w:val="2"/>
          <w:numId w:val="1"/>
        </w:numPr>
        <w:spacing w:after="200" w:line="276" w:lineRule="auto"/>
        <w:rPr>
          <w:rFonts w:ascii="Times New Roman" w:hAnsi="Times New Roman"/>
        </w:rPr>
      </w:pPr>
      <w:r>
        <w:rPr>
          <w:rFonts w:ascii="Times New Roman" w:hAnsi="Times New Roman"/>
        </w:rPr>
        <w:t xml:space="preserve">For additional programming changes and updates, </w:t>
      </w:r>
      <w:r w:rsidR="00FA32C5">
        <w:rPr>
          <w:rFonts w:ascii="Times New Roman" w:hAnsi="Times New Roman"/>
        </w:rPr>
        <w:t xml:space="preserve">the Contractor shall provide Quality Assurance testing, End to End testing and external Customer Acceptance testing. The Contractor shall test the products for functionality, adherence to product specifications, positive performance in adverse environments, and usability. The Contractor shall test each phase and requirement of the fingerprint processing lifecycle. </w:t>
      </w:r>
    </w:p>
    <w:p w14:paraId="5A0A5942" w14:textId="77777777" w:rsidR="00283CAB" w:rsidRPr="00283CAB" w:rsidRDefault="00283CAB" w:rsidP="00283CAB">
      <w:pPr>
        <w:pStyle w:val="ListParagraph"/>
        <w:rPr>
          <w:rFonts w:ascii="Times New Roman" w:hAnsi="Times New Roman"/>
        </w:rPr>
      </w:pPr>
    </w:p>
    <w:p w14:paraId="5A0F2BD7" w14:textId="77777777" w:rsidR="00283CAB" w:rsidRPr="00283CAB" w:rsidRDefault="00283CAB" w:rsidP="00283CAB">
      <w:pPr>
        <w:pStyle w:val="ListParagraph"/>
        <w:widowControl/>
        <w:spacing w:after="200" w:line="276" w:lineRule="auto"/>
        <w:ind w:left="2520"/>
        <w:rPr>
          <w:rFonts w:ascii="Times New Roman" w:hAnsi="Times New Roman"/>
        </w:rPr>
      </w:pPr>
    </w:p>
    <w:p w14:paraId="1311C268" w14:textId="77777777" w:rsidR="00FE3B22" w:rsidRDefault="00FE3B22" w:rsidP="00FE3B22">
      <w:pPr>
        <w:pStyle w:val="ListParagraph"/>
        <w:widowControl/>
        <w:numPr>
          <w:ilvl w:val="1"/>
          <w:numId w:val="1"/>
        </w:numPr>
        <w:spacing w:after="200" w:line="276" w:lineRule="auto"/>
        <w:rPr>
          <w:rFonts w:ascii="Times New Roman" w:hAnsi="Times New Roman"/>
        </w:rPr>
      </w:pPr>
      <w:r>
        <w:rPr>
          <w:rFonts w:ascii="Times New Roman" w:hAnsi="Times New Roman"/>
        </w:rPr>
        <w:t xml:space="preserve">Information Confidentiality and Security </w:t>
      </w:r>
    </w:p>
    <w:p w14:paraId="2B5BC774" w14:textId="77777777" w:rsidR="00FE3B22"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that all applications and/or systems meet FBI CJIS Security Policy for any information that will be transmitted. </w:t>
      </w:r>
    </w:p>
    <w:p w14:paraId="7AFF8567" w14:textId="77777777" w:rsidR="00FE3B22" w:rsidRDefault="00D25E7A" w:rsidP="00FE3B22">
      <w:pPr>
        <w:pStyle w:val="ListParagraph"/>
        <w:widowControl/>
        <w:numPr>
          <w:ilvl w:val="3"/>
          <w:numId w:val="1"/>
        </w:numPr>
        <w:spacing w:after="200" w:line="276" w:lineRule="auto"/>
        <w:rPr>
          <w:rFonts w:ascii="Times New Roman" w:hAnsi="Times New Roman"/>
        </w:rPr>
      </w:pPr>
      <w:r>
        <w:rPr>
          <w:rFonts w:ascii="Times New Roman" w:hAnsi="Times New Roman"/>
        </w:rPr>
        <w:t>FBI CJIS Security Policy FIPS 140-2 encryption standards</w:t>
      </w:r>
      <w:r w:rsidR="00FE3B22">
        <w:rPr>
          <w:rFonts w:ascii="Times New Roman" w:hAnsi="Times New Roman"/>
        </w:rPr>
        <w:t xml:space="preserve"> </w:t>
      </w:r>
      <w:r w:rsidR="00E65DDC">
        <w:rPr>
          <w:rFonts w:ascii="Times New Roman" w:hAnsi="Times New Roman"/>
        </w:rPr>
        <w:t>apply</w:t>
      </w:r>
      <w:r w:rsidR="00FE3B22">
        <w:rPr>
          <w:rFonts w:ascii="Times New Roman" w:hAnsi="Times New Roman"/>
        </w:rPr>
        <w:t xml:space="preserve"> to all data that is at rest, in transit on all data backup, cloud compute, and cloud storage environments, and two-factor authentication. </w:t>
      </w:r>
    </w:p>
    <w:p w14:paraId="37ADBF92" w14:textId="77777777" w:rsidR="00102977" w:rsidRDefault="00102977" w:rsidP="00102977">
      <w:pPr>
        <w:pStyle w:val="ListParagraph"/>
        <w:widowControl/>
        <w:spacing w:after="200" w:line="276" w:lineRule="auto"/>
        <w:ind w:left="3240"/>
        <w:rPr>
          <w:rFonts w:ascii="Times New Roman" w:hAnsi="Times New Roman"/>
        </w:rPr>
      </w:pPr>
    </w:p>
    <w:p w14:paraId="1F9B2752" w14:textId="77777777" w:rsidR="00FE3B22"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that all applications and/or systems meet IRS Publication 1075 </w:t>
      </w:r>
      <w:r w:rsidR="00D25E7A">
        <w:rPr>
          <w:rFonts w:ascii="Times New Roman" w:hAnsi="Times New Roman"/>
        </w:rPr>
        <w:t>standards,</w:t>
      </w:r>
      <w:r w:rsidR="00320146">
        <w:rPr>
          <w:rFonts w:ascii="Times New Roman" w:hAnsi="Times New Roman"/>
        </w:rPr>
        <w:t xml:space="preserve"> as necessary</w:t>
      </w:r>
      <w:r>
        <w:rPr>
          <w:rFonts w:ascii="Times New Roman" w:hAnsi="Times New Roman"/>
        </w:rPr>
        <w:t xml:space="preserve">. </w:t>
      </w:r>
    </w:p>
    <w:p w14:paraId="1E40421E" w14:textId="77777777" w:rsidR="00102977" w:rsidRDefault="00102977" w:rsidP="00102977">
      <w:pPr>
        <w:pStyle w:val="ListParagraph"/>
        <w:widowControl/>
        <w:spacing w:after="200" w:line="276" w:lineRule="auto"/>
        <w:ind w:left="2520"/>
        <w:rPr>
          <w:rFonts w:ascii="Times New Roman" w:hAnsi="Times New Roman"/>
        </w:rPr>
      </w:pPr>
    </w:p>
    <w:p w14:paraId="22353DC2" w14:textId="77777777" w:rsidR="00FE3B22"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all hardware and software systems used in the performance of this contract are secured to prevent access by unauthorized personnel. </w:t>
      </w:r>
    </w:p>
    <w:p w14:paraId="6F8F128A" w14:textId="77777777" w:rsidR="00102977" w:rsidRPr="00102977" w:rsidRDefault="00102977" w:rsidP="00102977">
      <w:pPr>
        <w:pStyle w:val="ListParagraph"/>
        <w:rPr>
          <w:rFonts w:ascii="Times New Roman" w:hAnsi="Times New Roman"/>
        </w:rPr>
      </w:pPr>
    </w:p>
    <w:p w14:paraId="5EC73AE2" w14:textId="77777777" w:rsidR="00102977" w:rsidRDefault="00102977" w:rsidP="00102977">
      <w:pPr>
        <w:pStyle w:val="ListParagraph"/>
        <w:widowControl/>
        <w:spacing w:after="200" w:line="276" w:lineRule="auto"/>
        <w:ind w:left="2520"/>
        <w:rPr>
          <w:rFonts w:ascii="Times New Roman" w:hAnsi="Times New Roman"/>
        </w:rPr>
      </w:pPr>
    </w:p>
    <w:p w14:paraId="1C2AC898" w14:textId="77777777" w:rsidR="00FE3B22"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that </w:t>
      </w:r>
      <w:r w:rsidR="00C1729C">
        <w:rPr>
          <w:rFonts w:ascii="Times New Roman" w:hAnsi="Times New Roman"/>
        </w:rPr>
        <w:t>all</w:t>
      </w:r>
      <w:r>
        <w:rPr>
          <w:rFonts w:ascii="Times New Roman" w:hAnsi="Times New Roman"/>
        </w:rPr>
        <w:t xml:space="preserve"> data and fingerprint images, while in Contractor’s possession, are kept secure and confidential. </w:t>
      </w:r>
      <w:r w:rsidR="00C1729C">
        <w:rPr>
          <w:rFonts w:ascii="Times New Roman" w:hAnsi="Times New Roman"/>
        </w:rPr>
        <w:t>Fingerprints cannot be used for processing after 90 days from the date they were captured.</w:t>
      </w:r>
      <w:r w:rsidR="00A93A02" w:rsidRPr="00A93A02">
        <w:rPr>
          <w:rFonts w:ascii="Times New Roman" w:hAnsi="Times New Roman"/>
        </w:rPr>
        <w:t xml:space="preserve">  </w:t>
      </w:r>
    </w:p>
    <w:p w14:paraId="305E368D" w14:textId="77777777" w:rsidR="00102977" w:rsidRDefault="00102977" w:rsidP="00102977">
      <w:pPr>
        <w:pStyle w:val="ListParagraph"/>
        <w:widowControl/>
        <w:spacing w:after="200" w:line="276" w:lineRule="auto"/>
        <w:ind w:left="2520"/>
        <w:rPr>
          <w:rFonts w:ascii="Times New Roman" w:hAnsi="Times New Roman"/>
        </w:rPr>
      </w:pPr>
    </w:p>
    <w:p w14:paraId="295F9611" w14:textId="77777777" w:rsidR="00FE3B22"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establish and provide a written policy and procedures for a security program which are acceptable to and approved by the State. </w:t>
      </w:r>
    </w:p>
    <w:p w14:paraId="530CD1A8" w14:textId="77777777" w:rsidR="00102977" w:rsidRPr="00102977" w:rsidRDefault="00102977" w:rsidP="00102977">
      <w:pPr>
        <w:pStyle w:val="ListParagraph"/>
        <w:rPr>
          <w:rFonts w:ascii="Times New Roman" w:hAnsi="Times New Roman"/>
        </w:rPr>
      </w:pPr>
    </w:p>
    <w:p w14:paraId="2DD3FED0" w14:textId="77777777" w:rsidR="00102977" w:rsidRDefault="00102977" w:rsidP="00102977">
      <w:pPr>
        <w:pStyle w:val="ListParagraph"/>
        <w:widowControl/>
        <w:spacing w:after="200" w:line="276" w:lineRule="auto"/>
        <w:ind w:left="2520"/>
        <w:rPr>
          <w:rFonts w:ascii="Times New Roman" w:hAnsi="Times New Roman"/>
        </w:rPr>
      </w:pPr>
    </w:p>
    <w:p w14:paraId="38E330CE" w14:textId="77777777" w:rsidR="00105BA6" w:rsidRDefault="00FE3B22" w:rsidP="00FE3B22">
      <w:pPr>
        <w:pStyle w:val="ListParagraph"/>
        <w:widowControl/>
        <w:numPr>
          <w:ilvl w:val="2"/>
          <w:numId w:val="1"/>
        </w:numPr>
        <w:spacing w:after="200" w:line="276" w:lineRule="auto"/>
        <w:rPr>
          <w:rFonts w:ascii="Times New Roman" w:hAnsi="Times New Roman"/>
        </w:rPr>
      </w:pPr>
      <w:r>
        <w:rPr>
          <w:rFonts w:ascii="Times New Roman" w:hAnsi="Times New Roman"/>
        </w:rPr>
        <w:t>The system/data security shall provide and maintain 128-bit or higher encryption standards.</w:t>
      </w:r>
    </w:p>
    <w:p w14:paraId="7ED40DFF" w14:textId="77777777" w:rsidR="00102977" w:rsidRDefault="00102977" w:rsidP="00102977">
      <w:pPr>
        <w:pStyle w:val="ListParagraph"/>
        <w:widowControl/>
        <w:spacing w:after="200" w:line="276" w:lineRule="auto"/>
        <w:ind w:left="2520"/>
        <w:rPr>
          <w:rFonts w:ascii="Times New Roman" w:hAnsi="Times New Roman"/>
        </w:rPr>
      </w:pPr>
    </w:p>
    <w:p w14:paraId="2829F490" w14:textId="77777777" w:rsidR="00546753" w:rsidRDefault="00546753" w:rsidP="00AA3BDF">
      <w:pPr>
        <w:pStyle w:val="ListParagraph"/>
        <w:numPr>
          <w:ilvl w:val="2"/>
          <w:numId w:val="1"/>
        </w:numPr>
        <w:rPr>
          <w:rFonts w:ascii="Times New Roman" w:hAnsi="Times New Roman"/>
        </w:rPr>
      </w:pPr>
      <w:r>
        <w:rPr>
          <w:rFonts w:ascii="Times New Roman" w:hAnsi="Times New Roman"/>
        </w:rPr>
        <w:t xml:space="preserve">The Contractor shall provide annually to IDOA, ISP, and IOT the high-level report and mitigation plans from an independently conducted comprehensive security audit in connection with the services being performed by the Contractor. </w:t>
      </w:r>
    </w:p>
    <w:p w14:paraId="6C97F4C7" w14:textId="77777777" w:rsidR="00A93A02" w:rsidRDefault="00A93A02" w:rsidP="00A93A02">
      <w:pPr>
        <w:pStyle w:val="ListParagraph"/>
        <w:widowControl/>
        <w:spacing w:after="200" w:line="276" w:lineRule="auto"/>
        <w:ind w:left="2520"/>
        <w:rPr>
          <w:rFonts w:ascii="Times New Roman" w:hAnsi="Times New Roman"/>
        </w:rPr>
      </w:pPr>
    </w:p>
    <w:p w14:paraId="1C96668A" w14:textId="77777777" w:rsidR="00FE3B22" w:rsidRDefault="00FE3B22" w:rsidP="00105BA6">
      <w:pPr>
        <w:pStyle w:val="ListParagraph"/>
        <w:widowControl/>
        <w:spacing w:after="200" w:line="276" w:lineRule="auto"/>
        <w:ind w:left="2520"/>
        <w:rPr>
          <w:rFonts w:ascii="Times New Roman" w:hAnsi="Times New Roman"/>
        </w:rPr>
      </w:pPr>
      <w:r>
        <w:rPr>
          <w:rFonts w:ascii="Times New Roman" w:hAnsi="Times New Roman"/>
        </w:rPr>
        <w:t xml:space="preserve"> </w:t>
      </w:r>
    </w:p>
    <w:p w14:paraId="50E87381" w14:textId="77777777" w:rsidR="00105BA6" w:rsidRDefault="00105BA6" w:rsidP="00105BA6">
      <w:pPr>
        <w:pStyle w:val="ListParagraph"/>
        <w:widowControl/>
        <w:numPr>
          <w:ilvl w:val="1"/>
          <w:numId w:val="1"/>
        </w:numPr>
        <w:spacing w:after="200" w:line="276" w:lineRule="auto"/>
        <w:rPr>
          <w:rFonts w:ascii="Times New Roman" w:hAnsi="Times New Roman"/>
        </w:rPr>
      </w:pPr>
      <w:r>
        <w:rPr>
          <w:rFonts w:ascii="Times New Roman" w:hAnsi="Times New Roman"/>
        </w:rPr>
        <w:t xml:space="preserve">Reporting </w:t>
      </w:r>
    </w:p>
    <w:p w14:paraId="00A3FE9F" w14:textId="77777777" w:rsidR="00105BA6" w:rsidRDefault="00105BA6" w:rsidP="00105BA6">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Contractor shall ensure a secure Web server is available as a platform to access reports. </w:t>
      </w:r>
    </w:p>
    <w:p w14:paraId="2E6BDCAD" w14:textId="77777777" w:rsidR="00F41903" w:rsidRDefault="00F41903" w:rsidP="00F41903">
      <w:pPr>
        <w:pStyle w:val="ListParagraph"/>
        <w:widowControl/>
        <w:spacing w:after="200" w:line="276" w:lineRule="auto"/>
        <w:ind w:left="2520"/>
        <w:rPr>
          <w:rFonts w:ascii="Times New Roman" w:hAnsi="Times New Roman"/>
        </w:rPr>
      </w:pPr>
    </w:p>
    <w:p w14:paraId="7AFD9430" w14:textId="77777777" w:rsidR="00CC1FA4" w:rsidRDefault="00105BA6" w:rsidP="00CC1FA4">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system shall maintain a database of all information concerning the submission and processing of fingerprints in connection with the resulting contract for the purpose of submitting reports. </w:t>
      </w:r>
    </w:p>
    <w:p w14:paraId="6D2AFBBE" w14:textId="77777777" w:rsidR="00CC1FA4" w:rsidRPr="00CC1FA4" w:rsidRDefault="00CC1FA4" w:rsidP="00CC1FA4">
      <w:pPr>
        <w:pStyle w:val="ListParagraph"/>
        <w:rPr>
          <w:rFonts w:ascii="Times New Roman" w:hAnsi="Times New Roman"/>
        </w:rPr>
      </w:pPr>
    </w:p>
    <w:p w14:paraId="2508ABD3" w14:textId="77777777" w:rsidR="00CC1FA4" w:rsidRPr="00CC1FA4" w:rsidRDefault="00CC1FA4" w:rsidP="00CC1FA4">
      <w:pPr>
        <w:pStyle w:val="ListParagraph"/>
        <w:widowControl/>
        <w:spacing w:after="200" w:line="276" w:lineRule="auto"/>
        <w:ind w:left="2520"/>
        <w:rPr>
          <w:rFonts w:ascii="Times New Roman" w:hAnsi="Times New Roman"/>
        </w:rPr>
      </w:pPr>
    </w:p>
    <w:p w14:paraId="58B4849C" w14:textId="77777777" w:rsidR="00105BA6" w:rsidRDefault="00105BA6" w:rsidP="00105BA6">
      <w:pPr>
        <w:pStyle w:val="ListParagraph"/>
        <w:widowControl/>
        <w:numPr>
          <w:ilvl w:val="2"/>
          <w:numId w:val="1"/>
        </w:numPr>
        <w:spacing w:after="200" w:line="276" w:lineRule="auto"/>
        <w:rPr>
          <w:rFonts w:ascii="Times New Roman" w:hAnsi="Times New Roman"/>
        </w:rPr>
      </w:pPr>
      <w:r>
        <w:rPr>
          <w:rFonts w:ascii="Times New Roman" w:hAnsi="Times New Roman"/>
        </w:rPr>
        <w:t xml:space="preserve">The system shall allow daily access to all State entity users, of information on systems usage and transaction by location to include but not limited to the following information: </w:t>
      </w:r>
    </w:p>
    <w:p w14:paraId="20502F0A"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Name of Applicant </w:t>
      </w:r>
    </w:p>
    <w:p w14:paraId="3F29485B"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Applicant Type </w:t>
      </w:r>
    </w:p>
    <w:p w14:paraId="2DC9ADF7"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Requesting Agency/Entity </w:t>
      </w:r>
    </w:p>
    <w:p w14:paraId="2D23AD94"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Date of Service </w:t>
      </w:r>
    </w:p>
    <w:p w14:paraId="4CC6E03B"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Location of Service </w:t>
      </w:r>
    </w:p>
    <w:p w14:paraId="04950CA2" w14:textId="77777777" w:rsidR="00E675F3" w:rsidRDefault="00E675F3" w:rsidP="00105BA6">
      <w:pPr>
        <w:pStyle w:val="ListParagraph"/>
        <w:widowControl/>
        <w:numPr>
          <w:ilvl w:val="3"/>
          <w:numId w:val="1"/>
        </w:numPr>
        <w:spacing w:after="200" w:line="276" w:lineRule="auto"/>
        <w:rPr>
          <w:rFonts w:ascii="Times New Roman" w:hAnsi="Times New Roman"/>
        </w:rPr>
      </w:pPr>
      <w:r>
        <w:rPr>
          <w:rFonts w:ascii="Times New Roman" w:hAnsi="Times New Roman"/>
        </w:rPr>
        <w:t>Applicant Address (City and County only)</w:t>
      </w:r>
    </w:p>
    <w:p w14:paraId="6512441E"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Transaction Control Number (TCN) </w:t>
      </w:r>
    </w:p>
    <w:p w14:paraId="08CC259E"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Fingerprint Acceptance Status </w:t>
      </w:r>
    </w:p>
    <w:p w14:paraId="1ACBD566" w14:textId="77777777" w:rsidR="008263EF" w:rsidRDefault="008263EF" w:rsidP="00105BA6">
      <w:pPr>
        <w:pStyle w:val="ListParagraph"/>
        <w:widowControl/>
        <w:numPr>
          <w:ilvl w:val="3"/>
          <w:numId w:val="1"/>
        </w:numPr>
        <w:spacing w:after="200" w:line="276" w:lineRule="auto"/>
        <w:rPr>
          <w:rFonts w:ascii="Times New Roman" w:hAnsi="Times New Roman"/>
        </w:rPr>
      </w:pPr>
      <w:r>
        <w:rPr>
          <w:rFonts w:ascii="Times New Roman" w:hAnsi="Times New Roman"/>
        </w:rPr>
        <w:lastRenderedPageBreak/>
        <w:t>Agency Type</w:t>
      </w:r>
    </w:p>
    <w:p w14:paraId="18C669F9" w14:textId="77777777" w:rsidR="008263EF" w:rsidRDefault="008263EF" w:rsidP="00105BA6">
      <w:pPr>
        <w:pStyle w:val="ListParagraph"/>
        <w:widowControl/>
        <w:numPr>
          <w:ilvl w:val="3"/>
          <w:numId w:val="1"/>
        </w:numPr>
        <w:spacing w:after="200" w:line="276" w:lineRule="auto"/>
        <w:rPr>
          <w:rFonts w:ascii="Times New Roman" w:hAnsi="Times New Roman"/>
        </w:rPr>
      </w:pPr>
      <w:r>
        <w:rPr>
          <w:rFonts w:ascii="Times New Roman" w:hAnsi="Times New Roman"/>
        </w:rPr>
        <w:t>Entry Date</w:t>
      </w:r>
    </w:p>
    <w:p w14:paraId="0EDC269D" w14:textId="77777777" w:rsidR="005A6C77" w:rsidRDefault="005A6C77" w:rsidP="005A6C77">
      <w:pPr>
        <w:pStyle w:val="ListParagraph"/>
        <w:widowControl/>
        <w:spacing w:after="200" w:line="276" w:lineRule="auto"/>
        <w:ind w:left="3240"/>
        <w:rPr>
          <w:rFonts w:ascii="Times New Roman" w:hAnsi="Times New Roman"/>
        </w:rPr>
      </w:pPr>
    </w:p>
    <w:p w14:paraId="2EC20E82" w14:textId="77777777" w:rsidR="00AF249F" w:rsidRPr="00AF249F" w:rsidRDefault="00105BA6" w:rsidP="00AF249F">
      <w:pPr>
        <w:pStyle w:val="ListParagraph"/>
        <w:numPr>
          <w:ilvl w:val="2"/>
          <w:numId w:val="1"/>
        </w:numPr>
        <w:rPr>
          <w:rFonts w:ascii="Times New Roman" w:hAnsi="Times New Roman"/>
        </w:rPr>
      </w:pPr>
      <w:r>
        <w:rPr>
          <w:rFonts w:ascii="Times New Roman" w:hAnsi="Times New Roman"/>
        </w:rPr>
        <w:t>The Contractor reporting solution shall provide tools that allow specific users to access applicant data and clearance statuses in the State’s system</w:t>
      </w:r>
      <w:r w:rsidR="007A0542">
        <w:rPr>
          <w:rFonts w:ascii="Times New Roman" w:hAnsi="Times New Roman"/>
        </w:rPr>
        <w:t xml:space="preserve"> on an ad-hoc basis</w:t>
      </w:r>
      <w:r>
        <w:rPr>
          <w:rFonts w:ascii="Times New Roman" w:hAnsi="Times New Roman"/>
        </w:rPr>
        <w:t xml:space="preserve">, based upon ISP’s review outcome </w:t>
      </w:r>
      <w:r w:rsidR="00161EB2">
        <w:rPr>
          <w:rFonts w:ascii="Times New Roman" w:hAnsi="Times New Roman"/>
        </w:rPr>
        <w:t>(</w:t>
      </w:r>
      <w:proofErr w:type="gramStart"/>
      <w:r w:rsidR="00161EB2">
        <w:rPr>
          <w:rFonts w:ascii="Times New Roman" w:hAnsi="Times New Roman"/>
        </w:rPr>
        <w:t>e.g.</w:t>
      </w:r>
      <w:proofErr w:type="gramEnd"/>
      <w:r w:rsidR="00161EB2">
        <w:rPr>
          <w:rFonts w:ascii="Times New Roman" w:hAnsi="Times New Roman"/>
        </w:rPr>
        <w:t xml:space="preserve"> number of records processed</w:t>
      </w:r>
      <w:r w:rsidR="00AF249F" w:rsidRPr="00AF249F">
        <w:rPr>
          <w:rFonts w:ascii="Times New Roman" w:hAnsi="Times New Roman"/>
        </w:rPr>
        <w:t>,</w:t>
      </w:r>
      <w:r w:rsidR="00161EB2">
        <w:rPr>
          <w:rFonts w:ascii="Times New Roman" w:hAnsi="Times New Roman"/>
        </w:rPr>
        <w:t xml:space="preserve"> number of outstanding record reviews).</w:t>
      </w:r>
    </w:p>
    <w:p w14:paraId="65B350EA" w14:textId="77777777" w:rsidR="00161EB2" w:rsidRDefault="00161EB2" w:rsidP="00161EB2">
      <w:pPr>
        <w:pStyle w:val="ListParagraph"/>
        <w:widowControl/>
        <w:spacing w:after="200" w:line="276" w:lineRule="auto"/>
        <w:ind w:left="2520"/>
        <w:rPr>
          <w:rFonts w:ascii="Times New Roman" w:hAnsi="Times New Roman"/>
        </w:rPr>
      </w:pPr>
    </w:p>
    <w:p w14:paraId="2B3409FC" w14:textId="77777777" w:rsidR="00105BA6" w:rsidRDefault="00105BA6" w:rsidP="00105BA6">
      <w:pPr>
        <w:pStyle w:val="ListParagraph"/>
        <w:widowControl/>
        <w:numPr>
          <w:ilvl w:val="2"/>
          <w:numId w:val="1"/>
        </w:numPr>
        <w:spacing w:after="200" w:line="276" w:lineRule="auto"/>
        <w:rPr>
          <w:rFonts w:ascii="Times New Roman" w:hAnsi="Times New Roman"/>
        </w:rPr>
      </w:pPr>
      <w:r>
        <w:rPr>
          <w:rFonts w:ascii="Times New Roman" w:hAnsi="Times New Roman"/>
        </w:rPr>
        <w:t>The Contractor shall provide at a minimum the following monthly reports</w:t>
      </w:r>
      <w:r w:rsidR="00AF249F">
        <w:rPr>
          <w:rFonts w:ascii="Times New Roman" w:hAnsi="Times New Roman"/>
        </w:rPr>
        <w:t>, in an agreed upon format</w:t>
      </w:r>
      <w:r>
        <w:rPr>
          <w:rFonts w:ascii="Times New Roman" w:hAnsi="Times New Roman"/>
        </w:rPr>
        <w:t xml:space="preserve">: </w:t>
      </w:r>
    </w:p>
    <w:p w14:paraId="066FCE62"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Rejection rate report, which will separate federal and state rejections. </w:t>
      </w:r>
    </w:p>
    <w:p w14:paraId="0A4D442C" w14:textId="77777777" w:rsid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Monthly</w:t>
      </w:r>
      <w:r w:rsidR="006E4A42">
        <w:rPr>
          <w:rFonts w:ascii="Times New Roman" w:hAnsi="Times New Roman"/>
        </w:rPr>
        <w:t xml:space="preserve">, or agency requested frequency, reconciliation reports that include but are not limited to the following information: </w:t>
      </w:r>
    </w:p>
    <w:p w14:paraId="513CF2CC" w14:textId="77777777" w:rsidR="006E4A42" w:rsidRDefault="006E4A42" w:rsidP="006E4A42">
      <w:pPr>
        <w:pStyle w:val="ListParagraph"/>
        <w:widowControl/>
        <w:numPr>
          <w:ilvl w:val="4"/>
          <w:numId w:val="1"/>
        </w:numPr>
        <w:spacing w:after="200" w:line="276" w:lineRule="auto"/>
        <w:rPr>
          <w:rFonts w:ascii="Times New Roman" w:hAnsi="Times New Roman"/>
        </w:rPr>
      </w:pPr>
      <w:r>
        <w:rPr>
          <w:rFonts w:ascii="Times New Roman" w:hAnsi="Times New Roman"/>
        </w:rPr>
        <w:t xml:space="preserve">Agency specific total number </w:t>
      </w:r>
      <w:proofErr w:type="gramStart"/>
      <w:r>
        <w:rPr>
          <w:rFonts w:ascii="Times New Roman" w:hAnsi="Times New Roman"/>
        </w:rPr>
        <w:t>processed</w:t>
      </w:r>
      <w:proofErr w:type="gramEnd"/>
    </w:p>
    <w:p w14:paraId="2A3B5966"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Including:</w:t>
      </w:r>
    </w:p>
    <w:p w14:paraId="41E15700"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Applicant name</w:t>
      </w:r>
    </w:p>
    <w:p w14:paraId="7CD376A2"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Applicant date of birth</w:t>
      </w:r>
    </w:p>
    <w:p w14:paraId="577B2AAC"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Applicant Address</w:t>
      </w:r>
    </w:p>
    <w:p w14:paraId="2B20F236"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 xml:space="preserve">Date of fingerprint capture </w:t>
      </w:r>
    </w:p>
    <w:p w14:paraId="29F8C069"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Reason for capture</w:t>
      </w:r>
    </w:p>
    <w:p w14:paraId="46FA37DD"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Date of fingerprint evaluation</w:t>
      </w:r>
    </w:p>
    <w:p w14:paraId="083DEA36" w14:textId="77777777" w:rsidR="006E4A42" w:rsidRDefault="006E4A42" w:rsidP="006E4A42">
      <w:pPr>
        <w:pStyle w:val="ListParagraph"/>
        <w:widowControl/>
        <w:numPr>
          <w:ilvl w:val="4"/>
          <w:numId w:val="1"/>
        </w:numPr>
        <w:spacing w:after="200" w:line="276" w:lineRule="auto"/>
        <w:rPr>
          <w:rFonts w:ascii="Times New Roman" w:hAnsi="Times New Roman"/>
        </w:rPr>
      </w:pPr>
      <w:r>
        <w:rPr>
          <w:rFonts w:ascii="Times New Roman" w:hAnsi="Times New Roman"/>
        </w:rPr>
        <w:t>Agency specific total number pending</w:t>
      </w:r>
    </w:p>
    <w:p w14:paraId="4A4ED3B0"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 xml:space="preserve">Including: </w:t>
      </w:r>
    </w:p>
    <w:p w14:paraId="4D1BD802"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Applicant name</w:t>
      </w:r>
    </w:p>
    <w:p w14:paraId="403AB319"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Applicant date of birth</w:t>
      </w:r>
    </w:p>
    <w:p w14:paraId="26F58EEA"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 xml:space="preserve">Applicant Address </w:t>
      </w:r>
    </w:p>
    <w:p w14:paraId="35786FC4"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Date of fingerprint capture</w:t>
      </w:r>
    </w:p>
    <w:p w14:paraId="686473FD"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Reason for capture</w:t>
      </w:r>
    </w:p>
    <w:p w14:paraId="70C29D2E" w14:textId="77777777" w:rsidR="006E4A42" w:rsidRDefault="006E4A42" w:rsidP="006E4A42">
      <w:pPr>
        <w:pStyle w:val="ListParagraph"/>
        <w:widowControl/>
        <w:numPr>
          <w:ilvl w:val="6"/>
          <w:numId w:val="1"/>
        </w:numPr>
        <w:spacing w:after="200" w:line="276" w:lineRule="auto"/>
        <w:rPr>
          <w:rFonts w:ascii="Times New Roman" w:hAnsi="Times New Roman"/>
        </w:rPr>
      </w:pPr>
      <w:r>
        <w:rPr>
          <w:rFonts w:ascii="Times New Roman" w:hAnsi="Times New Roman"/>
        </w:rPr>
        <w:t>Date of fingerprint evaluation</w:t>
      </w:r>
    </w:p>
    <w:p w14:paraId="7514D99B" w14:textId="77777777" w:rsidR="006E4A42" w:rsidRDefault="006E4A42" w:rsidP="006E4A42">
      <w:pPr>
        <w:pStyle w:val="ListParagraph"/>
        <w:widowControl/>
        <w:numPr>
          <w:ilvl w:val="4"/>
          <w:numId w:val="1"/>
        </w:numPr>
        <w:spacing w:after="200" w:line="276" w:lineRule="auto"/>
        <w:rPr>
          <w:rFonts w:ascii="Times New Roman" w:hAnsi="Times New Roman"/>
        </w:rPr>
      </w:pPr>
      <w:r>
        <w:rPr>
          <w:rFonts w:ascii="Times New Roman" w:hAnsi="Times New Roman"/>
        </w:rPr>
        <w:t>Emergency Relative Placement Report</w:t>
      </w:r>
    </w:p>
    <w:p w14:paraId="3BECFEBA"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Report shall run on the 1</w:t>
      </w:r>
      <w:r w:rsidRPr="006E4A42">
        <w:rPr>
          <w:rFonts w:ascii="Times New Roman" w:hAnsi="Times New Roman"/>
          <w:vertAlign w:val="superscript"/>
        </w:rPr>
        <w:t>st</w:t>
      </w:r>
      <w:r>
        <w:rPr>
          <w:rFonts w:ascii="Times New Roman" w:hAnsi="Times New Roman"/>
        </w:rPr>
        <w:t xml:space="preserve"> and 15</w:t>
      </w:r>
      <w:r w:rsidRPr="006E4A42">
        <w:rPr>
          <w:rFonts w:ascii="Times New Roman" w:hAnsi="Times New Roman"/>
          <w:vertAlign w:val="superscript"/>
        </w:rPr>
        <w:t>th</w:t>
      </w:r>
      <w:r>
        <w:rPr>
          <w:rFonts w:ascii="Times New Roman" w:hAnsi="Times New Roman"/>
        </w:rPr>
        <w:t xml:space="preserve"> of each month and detail the previous 15 days of data. </w:t>
      </w:r>
    </w:p>
    <w:p w14:paraId="0DF5034F"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system shall have the capability to generate this report based on state requested regions. </w:t>
      </w:r>
    </w:p>
    <w:p w14:paraId="0B8CAA18"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system shall have the capability to generate and email this report based on State requested criteria to specified individuals. </w:t>
      </w:r>
    </w:p>
    <w:p w14:paraId="2E661DA2" w14:textId="77777777" w:rsidR="006E4A42" w:rsidRDefault="006E4A42" w:rsidP="006E4A42">
      <w:pPr>
        <w:pStyle w:val="ListParagraph"/>
        <w:widowControl/>
        <w:numPr>
          <w:ilvl w:val="4"/>
          <w:numId w:val="1"/>
        </w:numPr>
        <w:spacing w:after="200" w:line="276" w:lineRule="auto"/>
        <w:rPr>
          <w:rFonts w:ascii="Times New Roman" w:hAnsi="Times New Roman"/>
        </w:rPr>
      </w:pPr>
      <w:r>
        <w:rPr>
          <w:rFonts w:ascii="Times New Roman" w:hAnsi="Times New Roman"/>
        </w:rPr>
        <w:t xml:space="preserve">State agency individualized user system productivity reports to include: </w:t>
      </w:r>
    </w:p>
    <w:p w14:paraId="1E8B8B32" w14:textId="77777777" w:rsidR="006E4A42"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lastRenderedPageBreak/>
        <w:t xml:space="preserve">The number of prints submitted for second party review. </w:t>
      </w:r>
    </w:p>
    <w:p w14:paraId="6A67D19B" w14:textId="77777777" w:rsidR="00A46615" w:rsidRDefault="006E4A42" w:rsidP="006E4A42">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w:t>
      </w:r>
      <w:r w:rsidR="0050019F">
        <w:rPr>
          <w:rFonts w:ascii="Times New Roman" w:hAnsi="Times New Roman"/>
        </w:rPr>
        <w:t xml:space="preserve">number of second party reviewed prints that were </w:t>
      </w:r>
      <w:proofErr w:type="gramStart"/>
      <w:r w:rsidR="0050019F">
        <w:rPr>
          <w:rFonts w:ascii="Times New Roman" w:hAnsi="Times New Roman"/>
        </w:rPr>
        <w:t>agreeable</w:t>
      </w:r>
      <w:proofErr w:type="gramEnd"/>
    </w:p>
    <w:p w14:paraId="2BE11C59" w14:textId="77777777" w:rsidR="00A46615" w:rsidRDefault="004A0ADA" w:rsidP="00A46615">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number of second party review prints the supervisor </w:t>
      </w:r>
      <w:proofErr w:type="gramStart"/>
      <w:r>
        <w:rPr>
          <w:rFonts w:ascii="Times New Roman" w:hAnsi="Times New Roman"/>
        </w:rPr>
        <w:t>disagreed</w:t>
      </w:r>
      <w:proofErr w:type="gramEnd"/>
    </w:p>
    <w:p w14:paraId="76095187" w14:textId="77777777" w:rsidR="00A46615" w:rsidRDefault="00496360" w:rsidP="00A46615">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number of initial determinations </w:t>
      </w:r>
      <w:proofErr w:type="gramStart"/>
      <w:r>
        <w:rPr>
          <w:rFonts w:ascii="Times New Roman" w:hAnsi="Times New Roman"/>
        </w:rPr>
        <w:t>completed</w:t>
      </w:r>
      <w:proofErr w:type="gramEnd"/>
    </w:p>
    <w:p w14:paraId="5E89A805" w14:textId="77777777" w:rsidR="00A46615" w:rsidRDefault="00C6485B" w:rsidP="00A46615">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time between “Ready to Process” until </w:t>
      </w:r>
      <w:proofErr w:type="gramStart"/>
      <w:r>
        <w:rPr>
          <w:rFonts w:ascii="Times New Roman" w:hAnsi="Times New Roman"/>
        </w:rPr>
        <w:t>Initiate</w:t>
      </w:r>
      <w:proofErr w:type="gramEnd"/>
    </w:p>
    <w:p w14:paraId="61FFAAF2" w14:textId="77777777" w:rsidR="00A46615" w:rsidRDefault="00C6485B" w:rsidP="00A46615">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w:t>
      </w:r>
      <w:r w:rsidR="00AC4964">
        <w:rPr>
          <w:rFonts w:ascii="Times New Roman" w:hAnsi="Times New Roman"/>
        </w:rPr>
        <w:t xml:space="preserve">time it takes a supervisor to second party review </w:t>
      </w:r>
      <w:proofErr w:type="gramStart"/>
      <w:r w:rsidR="00AC4964">
        <w:rPr>
          <w:rFonts w:ascii="Times New Roman" w:hAnsi="Times New Roman"/>
        </w:rPr>
        <w:t>prints</w:t>
      </w:r>
      <w:proofErr w:type="gramEnd"/>
    </w:p>
    <w:p w14:paraId="284DEBAB" w14:textId="77777777" w:rsidR="00A46615" w:rsidRDefault="00AC4964" w:rsidP="00A46615">
      <w:pPr>
        <w:pStyle w:val="ListParagraph"/>
        <w:widowControl/>
        <w:numPr>
          <w:ilvl w:val="5"/>
          <w:numId w:val="1"/>
        </w:numPr>
        <w:spacing w:after="200" w:line="276" w:lineRule="auto"/>
        <w:rPr>
          <w:rFonts w:ascii="Times New Roman" w:hAnsi="Times New Roman"/>
        </w:rPr>
      </w:pPr>
      <w:r>
        <w:rPr>
          <w:rFonts w:ascii="Times New Roman" w:hAnsi="Times New Roman"/>
        </w:rPr>
        <w:t>The</w:t>
      </w:r>
      <w:r w:rsidR="00BE69C6">
        <w:rPr>
          <w:rFonts w:ascii="Times New Roman" w:hAnsi="Times New Roman"/>
        </w:rPr>
        <w:t xml:space="preserve"> time between initiation of transaction and Save &amp; </w:t>
      </w:r>
      <w:proofErr w:type="gramStart"/>
      <w:r w:rsidR="00BE69C6">
        <w:rPr>
          <w:rFonts w:ascii="Times New Roman" w:hAnsi="Times New Roman"/>
        </w:rPr>
        <w:t>Close</w:t>
      </w:r>
      <w:proofErr w:type="gramEnd"/>
    </w:p>
    <w:p w14:paraId="5056CC39" w14:textId="77777777" w:rsidR="00A46615" w:rsidRDefault="00495B7E" w:rsidP="00A46615">
      <w:pPr>
        <w:pStyle w:val="ListParagraph"/>
        <w:widowControl/>
        <w:numPr>
          <w:ilvl w:val="5"/>
          <w:numId w:val="1"/>
        </w:numPr>
        <w:spacing w:after="200" w:line="276" w:lineRule="auto"/>
        <w:rPr>
          <w:rFonts w:ascii="Times New Roman" w:hAnsi="Times New Roman"/>
        </w:rPr>
      </w:pPr>
      <w:r>
        <w:rPr>
          <w:rFonts w:ascii="Times New Roman" w:hAnsi="Times New Roman"/>
        </w:rPr>
        <w:t xml:space="preserve">The number of prints qualified by a consultant, disqualified, or conditionally disqualified by </w:t>
      </w:r>
      <w:proofErr w:type="gramStart"/>
      <w:r>
        <w:rPr>
          <w:rFonts w:ascii="Times New Roman" w:hAnsi="Times New Roman"/>
        </w:rPr>
        <w:t>consultant</w:t>
      </w:r>
      <w:proofErr w:type="gramEnd"/>
    </w:p>
    <w:p w14:paraId="2CE57D07" w14:textId="77777777" w:rsidR="00A46615" w:rsidRDefault="00AC4964" w:rsidP="00B83041">
      <w:pPr>
        <w:pStyle w:val="ListParagraph"/>
        <w:widowControl/>
        <w:numPr>
          <w:ilvl w:val="5"/>
          <w:numId w:val="1"/>
        </w:numPr>
        <w:spacing w:after="200" w:line="276" w:lineRule="auto"/>
        <w:rPr>
          <w:rFonts w:ascii="Times New Roman" w:hAnsi="Times New Roman"/>
        </w:rPr>
      </w:pPr>
      <w:r>
        <w:rPr>
          <w:rFonts w:ascii="Times New Roman" w:hAnsi="Times New Roman"/>
        </w:rPr>
        <w:t>The</w:t>
      </w:r>
      <w:r w:rsidR="00B83041">
        <w:rPr>
          <w:rFonts w:ascii="Times New Roman" w:hAnsi="Times New Roman"/>
        </w:rPr>
        <w:t xml:space="preserve"> number and level of convictions processed by consultant during a given time </w:t>
      </w:r>
      <w:proofErr w:type="gramStart"/>
      <w:r w:rsidR="00B83041">
        <w:rPr>
          <w:rFonts w:ascii="Times New Roman" w:hAnsi="Times New Roman"/>
        </w:rPr>
        <w:t>frame</w:t>
      </w:r>
      <w:proofErr w:type="gramEnd"/>
    </w:p>
    <w:p w14:paraId="7AFA329B" w14:textId="77777777" w:rsidR="00C70F14" w:rsidRDefault="00C70F14" w:rsidP="00C70F14">
      <w:pPr>
        <w:pStyle w:val="ListParagraph"/>
        <w:widowControl/>
        <w:spacing w:after="200" w:line="276" w:lineRule="auto"/>
        <w:ind w:left="2520"/>
        <w:rPr>
          <w:rFonts w:ascii="Times New Roman" w:hAnsi="Times New Roman"/>
        </w:rPr>
      </w:pPr>
    </w:p>
    <w:p w14:paraId="6B7465EF" w14:textId="77777777" w:rsidR="00C70F14" w:rsidRPr="00B83041" w:rsidRDefault="00C70F14" w:rsidP="00C70F14">
      <w:pPr>
        <w:pStyle w:val="ListParagraph"/>
        <w:widowControl/>
        <w:numPr>
          <w:ilvl w:val="2"/>
          <w:numId w:val="1"/>
        </w:numPr>
        <w:spacing w:after="200" w:line="276" w:lineRule="auto"/>
        <w:rPr>
          <w:rFonts w:ascii="Times New Roman" w:hAnsi="Times New Roman"/>
        </w:rPr>
      </w:pPr>
      <w:r>
        <w:rPr>
          <w:rFonts w:ascii="Times New Roman" w:hAnsi="Times New Roman"/>
        </w:rPr>
        <w:t xml:space="preserve">Standard monthly reports shall be provided within two (2) business days of the close of the previous month. </w:t>
      </w:r>
    </w:p>
    <w:p w14:paraId="6B7764F4" w14:textId="77777777" w:rsidR="006E4A42" w:rsidRPr="00A46615" w:rsidRDefault="006E4A42" w:rsidP="00A46615">
      <w:pPr>
        <w:pStyle w:val="ListParagraph"/>
        <w:widowControl/>
        <w:spacing w:after="200" w:line="276" w:lineRule="auto"/>
        <w:ind w:left="4680"/>
        <w:rPr>
          <w:rFonts w:ascii="Times New Roman" w:hAnsi="Times New Roman"/>
        </w:rPr>
      </w:pPr>
      <w:r w:rsidRPr="00A46615">
        <w:rPr>
          <w:rFonts w:ascii="Times New Roman" w:hAnsi="Times New Roman"/>
        </w:rPr>
        <w:t xml:space="preserve"> </w:t>
      </w:r>
    </w:p>
    <w:p w14:paraId="5E68CA77" w14:textId="77777777" w:rsidR="00105BA6" w:rsidRDefault="00105BA6" w:rsidP="00105BA6">
      <w:pPr>
        <w:pStyle w:val="ListParagraph"/>
        <w:widowControl/>
        <w:numPr>
          <w:ilvl w:val="2"/>
          <w:numId w:val="1"/>
        </w:numPr>
        <w:spacing w:after="200" w:line="276" w:lineRule="auto"/>
        <w:rPr>
          <w:rFonts w:ascii="Times New Roman" w:hAnsi="Times New Roman"/>
        </w:rPr>
      </w:pPr>
      <w:r>
        <w:rPr>
          <w:rFonts w:ascii="Times New Roman" w:hAnsi="Times New Roman"/>
        </w:rPr>
        <w:t xml:space="preserve">Specialized and ad hoc reports of available data to meet agency needs. These reports shall be provided within two (2) weeks of request, at no additional charge. </w:t>
      </w:r>
    </w:p>
    <w:p w14:paraId="752C31BC" w14:textId="77777777" w:rsidR="00105BA6" w:rsidRPr="00105BA6" w:rsidRDefault="00105BA6" w:rsidP="00105BA6">
      <w:pPr>
        <w:pStyle w:val="ListParagraph"/>
        <w:widowControl/>
        <w:numPr>
          <w:ilvl w:val="3"/>
          <w:numId w:val="1"/>
        </w:numPr>
        <w:spacing w:after="200" w:line="276" w:lineRule="auto"/>
        <w:rPr>
          <w:rFonts w:ascii="Times New Roman" w:hAnsi="Times New Roman"/>
        </w:rPr>
      </w:pPr>
      <w:r>
        <w:rPr>
          <w:rFonts w:ascii="Times New Roman" w:hAnsi="Times New Roman"/>
        </w:rPr>
        <w:t xml:space="preserve">If an agency has an immediate need for such a report, the Contractor will make commercially reasonable efforts to expedite the turnaround time. </w:t>
      </w:r>
    </w:p>
    <w:p w14:paraId="3B7CF8D3" w14:textId="77777777" w:rsidR="00572A36" w:rsidRPr="00105BA6" w:rsidRDefault="00105BA6" w:rsidP="00105BA6">
      <w:pPr>
        <w:pStyle w:val="ListParagraph"/>
        <w:widowControl/>
        <w:numPr>
          <w:ilvl w:val="0"/>
          <w:numId w:val="1"/>
        </w:numPr>
        <w:spacing w:after="200" w:line="276" w:lineRule="auto"/>
        <w:rPr>
          <w:rFonts w:ascii="Times New Roman" w:hAnsi="Times New Roman"/>
        </w:rPr>
      </w:pPr>
      <w:r w:rsidRPr="00105BA6">
        <w:rPr>
          <w:rFonts w:ascii="Times New Roman" w:hAnsi="Times New Roman"/>
        </w:rPr>
        <w:t xml:space="preserve">Implementation </w:t>
      </w:r>
    </w:p>
    <w:p w14:paraId="4462967C" w14:textId="77777777" w:rsidR="00105BA6" w:rsidRDefault="002A3180" w:rsidP="00105BA6">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agrees to provide service introduction and training sessions to State designated representative. </w:t>
      </w:r>
    </w:p>
    <w:p w14:paraId="1533F91A" w14:textId="77777777" w:rsidR="002A3180" w:rsidRDefault="002A3180" w:rsidP="002A3180">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agrees to hold between one and two webinars during which State agencies may ask questions about using the Contractor’s services. The webinars </w:t>
      </w:r>
      <w:r w:rsidRPr="002A3180">
        <w:rPr>
          <w:rFonts w:ascii="Times New Roman" w:hAnsi="Times New Roman"/>
        </w:rPr>
        <w:t xml:space="preserve">will be at no cost to the State. </w:t>
      </w:r>
    </w:p>
    <w:p w14:paraId="05E81D0F" w14:textId="77777777" w:rsidR="002A3180" w:rsidRDefault="002A3180" w:rsidP="002A3180">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State and Contractor may mutually agree to modify or add to the Contractor’s implementation efforts. </w:t>
      </w:r>
    </w:p>
    <w:p w14:paraId="34AF8E49" w14:textId="77777777" w:rsidR="00871A22" w:rsidRPr="002A3180" w:rsidRDefault="00871A22" w:rsidP="002A3180">
      <w:pPr>
        <w:pStyle w:val="ListParagraph"/>
        <w:widowControl/>
        <w:numPr>
          <w:ilvl w:val="1"/>
          <w:numId w:val="1"/>
        </w:numPr>
        <w:spacing w:after="200" w:line="276" w:lineRule="auto"/>
        <w:rPr>
          <w:rFonts w:ascii="Times New Roman" w:hAnsi="Times New Roman"/>
        </w:rPr>
      </w:pPr>
      <w:r>
        <w:rPr>
          <w:rFonts w:ascii="Times New Roman" w:hAnsi="Times New Roman"/>
        </w:rPr>
        <w:t xml:space="preserve">The Contractor shall provide a detailed implementation plan that includes integration of existing systems, data migration, staffing, testing, communication plans, risk/issue management plans, status reporting plans, and marketing details. As part of the implementation plan, the Contractor </w:t>
      </w:r>
      <w:r>
        <w:rPr>
          <w:rFonts w:ascii="Times New Roman" w:hAnsi="Times New Roman"/>
        </w:rPr>
        <w:lastRenderedPageBreak/>
        <w:t xml:space="preserve">should provide project delivery details and resource utilization plans using RFP Attachment S – Resource Usage plan. </w:t>
      </w:r>
    </w:p>
    <w:p w14:paraId="4DF24516" w14:textId="77777777" w:rsidR="00105BA6" w:rsidRDefault="00105BA6" w:rsidP="00105BA6">
      <w:pPr>
        <w:rPr>
          <w:rFonts w:ascii="Times New Roman" w:hAnsi="Times New Roman"/>
        </w:rPr>
      </w:pPr>
      <w:r w:rsidRPr="006E4F58">
        <w:rPr>
          <w:rFonts w:ascii="Times New Roman" w:hAnsi="Times New Roman"/>
          <w:b/>
        </w:rPr>
        <w:t>2.  Consideration</w:t>
      </w:r>
      <w:r w:rsidRPr="006E4F58">
        <w:rPr>
          <w:rFonts w:ascii="Times New Roman" w:hAnsi="Times New Roman"/>
        </w:rPr>
        <w:t xml:space="preserve">. </w:t>
      </w:r>
    </w:p>
    <w:p w14:paraId="62512A2B" w14:textId="77777777" w:rsidR="00105BA6" w:rsidRPr="00EA2024" w:rsidRDefault="00105BA6" w:rsidP="00105BA6">
      <w:pPr>
        <w:rPr>
          <w:rFonts w:ascii="Times New Roman" w:hAnsi="Times New Roman"/>
          <w:szCs w:val="24"/>
        </w:rPr>
      </w:pPr>
      <w:r w:rsidRPr="00EA2024">
        <w:rPr>
          <w:rFonts w:ascii="Times New Roman" w:hAnsi="Times New Roman"/>
          <w:szCs w:val="24"/>
        </w:rPr>
        <w:t xml:space="preserve">Purchases under this Contract will be made at the discretion of the eligible purchasing entities.  Contractor will be paid at the rates established in </w:t>
      </w:r>
      <w:r w:rsidRPr="00EA2024">
        <w:rPr>
          <w:rFonts w:ascii="Times New Roman" w:hAnsi="Times New Roman"/>
          <w:b/>
          <w:bCs/>
          <w:szCs w:val="24"/>
          <w:u w:val="single"/>
        </w:rPr>
        <w:t xml:space="preserve">Exhibit </w:t>
      </w:r>
      <w:r w:rsidR="00C81B84">
        <w:rPr>
          <w:rFonts w:ascii="Times New Roman" w:hAnsi="Times New Roman"/>
          <w:b/>
          <w:bCs/>
          <w:color w:val="FF0000"/>
          <w:szCs w:val="24"/>
          <w:u w:val="single"/>
        </w:rPr>
        <w:t>C</w:t>
      </w:r>
      <w:r w:rsidRPr="00EA2024">
        <w:rPr>
          <w:rFonts w:ascii="Times New Roman" w:hAnsi="Times New Roman"/>
          <w:szCs w:val="24"/>
        </w:rPr>
        <w:t xml:space="preserve">, attached </w:t>
      </w:r>
      <w:proofErr w:type="gramStart"/>
      <w:r w:rsidRPr="00EA2024">
        <w:rPr>
          <w:rFonts w:ascii="Times New Roman" w:hAnsi="Times New Roman"/>
          <w:szCs w:val="24"/>
        </w:rPr>
        <w:t>hereto</w:t>
      </w:r>
      <w:proofErr w:type="gramEnd"/>
      <w:r w:rsidRPr="00EA2024">
        <w:rPr>
          <w:rFonts w:ascii="Times New Roman" w:hAnsi="Times New Roman"/>
          <w:szCs w:val="24"/>
        </w:rPr>
        <w:t xml:space="preserve"> and incorporated herein, for providing and performing </w:t>
      </w:r>
      <w:ins w:id="63" w:author="Eliezer Strassfeld" w:date="2021-02-23T12:14:00Z">
        <w:r w:rsidR="00874F0B">
          <w:rPr>
            <w:rFonts w:ascii="Times New Roman" w:hAnsi="Times New Roman"/>
            <w:szCs w:val="24"/>
          </w:rPr>
          <w:t xml:space="preserve">the </w:t>
        </w:r>
      </w:ins>
      <w:del w:id="64" w:author="Eliezer Strassfeld" w:date="2021-02-23T12:12:00Z">
        <w:r w:rsidRPr="00EA2024" w:rsidDel="00AF1AD2">
          <w:rPr>
            <w:rFonts w:ascii="Times New Roman" w:hAnsi="Times New Roman"/>
            <w:szCs w:val="24"/>
          </w:rPr>
          <w:delText xml:space="preserve">Interpretation </w:delText>
        </w:r>
      </w:del>
      <w:r w:rsidRPr="00EA2024">
        <w:rPr>
          <w:rFonts w:ascii="Times New Roman" w:hAnsi="Times New Roman"/>
          <w:szCs w:val="24"/>
        </w:rPr>
        <w:t>Services</w:t>
      </w:r>
      <w:r w:rsidRPr="00EA2024">
        <w:rPr>
          <w:rFonts w:ascii="Times New Roman" w:hAnsi="Times New Roman"/>
          <w:color w:val="FF0000"/>
          <w:szCs w:val="24"/>
        </w:rPr>
        <w:t xml:space="preserve"> </w:t>
      </w:r>
      <w:del w:id="65" w:author="Eliezer Strassfeld" w:date="2021-02-23T12:14:00Z">
        <w:r w:rsidRPr="00EA2024" w:rsidDel="00874F0B">
          <w:rPr>
            <w:rFonts w:ascii="Times New Roman" w:hAnsi="Times New Roman"/>
            <w:szCs w:val="24"/>
          </w:rPr>
          <w:delText xml:space="preserve">to eligible purchasing entities, as ordered, </w:delText>
        </w:r>
      </w:del>
      <w:r w:rsidRPr="00EA2024">
        <w:rPr>
          <w:rFonts w:ascii="Times New Roman" w:hAnsi="Times New Roman"/>
          <w:szCs w:val="24"/>
        </w:rPr>
        <w:t xml:space="preserve">under this QPA.  The Contractor agrees that all prices are inclusive of any fees required to provide completion of services to all State locations, unless specifically approved in writing by the State and listed in Exhibit </w:t>
      </w:r>
      <w:r w:rsidR="00C81B84">
        <w:rPr>
          <w:rFonts w:ascii="Times New Roman" w:hAnsi="Times New Roman"/>
          <w:szCs w:val="24"/>
        </w:rPr>
        <w:t>C</w:t>
      </w:r>
      <w:r w:rsidRPr="00EA2024">
        <w:rPr>
          <w:rFonts w:ascii="Times New Roman" w:hAnsi="Times New Roman"/>
          <w:szCs w:val="24"/>
        </w:rPr>
        <w:t xml:space="preserve">. The Contractor understands and agrees that this Contract does not guarantee the Contractor a minimum quantity of orders or remuneration amount.  Payment shall be made to the Contractor by the Ordering/Using entity in accordance with </w:t>
      </w:r>
      <w:r w:rsidRPr="00EA2024">
        <w:rPr>
          <w:rFonts w:ascii="Times New Roman" w:hAnsi="Times New Roman"/>
          <w:i/>
          <w:szCs w:val="24"/>
        </w:rPr>
        <w:t xml:space="preserve">Section </w:t>
      </w:r>
      <w:r>
        <w:rPr>
          <w:rFonts w:ascii="Times New Roman" w:hAnsi="Times New Roman"/>
          <w:i/>
          <w:color w:val="FF0000"/>
          <w:szCs w:val="24"/>
        </w:rPr>
        <w:t>37</w:t>
      </w:r>
      <w:r w:rsidRPr="00EA2024">
        <w:rPr>
          <w:rFonts w:ascii="Times New Roman" w:hAnsi="Times New Roman"/>
          <w:i/>
          <w:color w:val="FF0000"/>
          <w:szCs w:val="24"/>
        </w:rPr>
        <w:t xml:space="preserve"> </w:t>
      </w:r>
      <w:r w:rsidRPr="00EA2024">
        <w:rPr>
          <w:rFonts w:ascii="Times New Roman" w:hAnsi="Times New Roman"/>
          <w:i/>
          <w:szCs w:val="24"/>
        </w:rPr>
        <w:t>- Payments</w:t>
      </w:r>
      <w:r w:rsidRPr="00EA2024">
        <w:rPr>
          <w:rFonts w:ascii="Times New Roman" w:hAnsi="Times New Roman"/>
          <w:szCs w:val="24"/>
        </w:rPr>
        <w:t xml:space="preserve"> and all other applicable provisions of this Contract.</w:t>
      </w:r>
    </w:p>
    <w:p w14:paraId="5ECB90E8" w14:textId="77777777" w:rsidR="00105BA6" w:rsidRPr="00EA2024" w:rsidRDefault="00105BA6" w:rsidP="00105BA6">
      <w:pPr>
        <w:rPr>
          <w:rFonts w:ascii="Times New Roman" w:hAnsi="Times New Roman"/>
          <w:szCs w:val="24"/>
        </w:rPr>
      </w:pPr>
    </w:p>
    <w:p w14:paraId="4282F397" w14:textId="77777777" w:rsidR="00105BA6" w:rsidRPr="00EA2024" w:rsidRDefault="00105BA6" w:rsidP="00105BA6">
      <w:pPr>
        <w:rPr>
          <w:rFonts w:ascii="Times New Roman" w:hAnsi="Times New Roman"/>
          <w:szCs w:val="24"/>
        </w:rPr>
      </w:pPr>
      <w:r w:rsidRPr="00EA2024">
        <w:rPr>
          <w:rFonts w:ascii="Times New Roman" w:hAnsi="Times New Roman"/>
          <w:szCs w:val="24"/>
        </w:rPr>
        <w:t xml:space="preserve">This Contract’s total remuneration amount is based on the number and quantity of </w:t>
      </w:r>
      <w:del w:id="66" w:author="Eliezer Strassfeld" w:date="2021-02-23T12:16:00Z">
        <w:r w:rsidRPr="00EA2024" w:rsidDel="00874F0B">
          <w:rPr>
            <w:rFonts w:ascii="Times New Roman" w:hAnsi="Times New Roman"/>
            <w:szCs w:val="24"/>
          </w:rPr>
          <w:delText>purchases made by eligible purchasing entities</w:delText>
        </w:r>
      </w:del>
      <w:ins w:id="67" w:author="Eliezer Strassfeld" w:date="2021-02-23T12:16:00Z">
        <w:r w:rsidR="00874F0B">
          <w:rPr>
            <w:rFonts w:ascii="Times New Roman" w:hAnsi="Times New Roman"/>
            <w:szCs w:val="24"/>
          </w:rPr>
          <w:t>transactions as provided on Exhibit C</w:t>
        </w:r>
      </w:ins>
      <w:r w:rsidRPr="00EA2024">
        <w:rPr>
          <w:rFonts w:ascii="Times New Roman" w:hAnsi="Times New Roman"/>
          <w:szCs w:val="24"/>
        </w:rPr>
        <w:t>.  Therefore, this Contract does not identify a total remuneration amount.</w:t>
      </w:r>
    </w:p>
    <w:p w14:paraId="34C7C37E" w14:textId="77777777" w:rsidR="00105BA6" w:rsidRPr="006E4F58" w:rsidRDefault="00105BA6" w:rsidP="00105BA6">
      <w:pPr>
        <w:rPr>
          <w:rFonts w:ascii="Times New Roman" w:hAnsi="Times New Roman"/>
        </w:rPr>
      </w:pPr>
    </w:p>
    <w:p w14:paraId="6EA3983B" w14:textId="77777777" w:rsidR="00105BA6" w:rsidRDefault="00105BA6" w:rsidP="00105BA6">
      <w:pPr>
        <w:rPr>
          <w:rFonts w:ascii="Times New Roman" w:hAnsi="Times New Roman"/>
        </w:rPr>
      </w:pPr>
      <w:r w:rsidRPr="006E4F58">
        <w:rPr>
          <w:rFonts w:ascii="Times New Roman" w:hAnsi="Times New Roman"/>
          <w:b/>
        </w:rPr>
        <w:t>3.  Term</w:t>
      </w:r>
      <w:r w:rsidRPr="006E4F58">
        <w:rPr>
          <w:rFonts w:ascii="Times New Roman" w:hAnsi="Times New Roman"/>
        </w:rPr>
        <w:t xml:space="preserve">. </w:t>
      </w:r>
      <w:r>
        <w:rPr>
          <w:rFonts w:ascii="Times New Roman" w:hAnsi="Times New Roman"/>
        </w:rPr>
        <w:t xml:space="preserve"> </w:t>
      </w:r>
    </w:p>
    <w:p w14:paraId="1513F903" w14:textId="77777777" w:rsidR="00105BA6" w:rsidRPr="006E4F58" w:rsidRDefault="00105BA6" w:rsidP="00105BA6">
      <w:pPr>
        <w:rPr>
          <w:rFonts w:ascii="Times New Roman" w:hAnsi="Times New Roman"/>
        </w:rPr>
      </w:pPr>
      <w:r w:rsidRPr="006E4F58">
        <w:rPr>
          <w:rFonts w:ascii="Times New Roman" w:hAnsi="Times New Roman"/>
        </w:rPr>
        <w:t xml:space="preserve">This Contract shall be effective for a period of </w:t>
      </w:r>
      <w:r>
        <w:rPr>
          <w:rFonts w:ascii="Times New Roman" w:hAnsi="Times New Roman"/>
        </w:rPr>
        <w:t>two (2) years</w:t>
      </w:r>
      <w:r w:rsidRPr="006E4F58">
        <w:rPr>
          <w:rFonts w:ascii="Times New Roman" w:hAnsi="Times New Roman"/>
        </w:rPr>
        <w:t>. It shall commence on _______ and shall remain in effect through ________.</w:t>
      </w:r>
    </w:p>
    <w:p w14:paraId="3A449905" w14:textId="77777777" w:rsidR="00105BA6" w:rsidRDefault="00105BA6" w:rsidP="00105BA6">
      <w:pPr>
        <w:rPr>
          <w:rFonts w:ascii="Times New Roman" w:hAnsi="Times New Roman"/>
          <w:b/>
          <w:smallCaps/>
          <w:color w:val="000000"/>
        </w:rPr>
      </w:pPr>
    </w:p>
    <w:p w14:paraId="74AF1FBE" w14:textId="77777777" w:rsidR="00105BA6" w:rsidRDefault="00105BA6" w:rsidP="00105BA6">
      <w:pPr>
        <w:rPr>
          <w:rFonts w:ascii="Times New Roman" w:hAnsi="Times New Roman"/>
        </w:rPr>
      </w:pPr>
      <w:r w:rsidRPr="006E4F58">
        <w:rPr>
          <w:rFonts w:ascii="Times New Roman" w:hAnsi="Times New Roman"/>
          <w:b/>
        </w:rPr>
        <w:t>4.  Access to Records</w:t>
      </w:r>
      <w:r w:rsidRPr="006E4F58">
        <w:rPr>
          <w:rFonts w:ascii="Times New Roman" w:hAnsi="Times New Roman"/>
        </w:rPr>
        <w:t xml:space="preserve">.  </w:t>
      </w:r>
    </w:p>
    <w:p w14:paraId="7D61AE6F" w14:textId="77777777" w:rsidR="00105BA6" w:rsidRPr="006E4F58" w:rsidRDefault="00105BA6" w:rsidP="00105BA6">
      <w:pPr>
        <w:rPr>
          <w:rFonts w:ascii="Times New Roman" w:hAnsi="Times New Roman"/>
        </w:rPr>
      </w:pPr>
      <w:r w:rsidRPr="006E4F58">
        <w:rPr>
          <w:rFonts w:ascii="Times New Roman" w:hAnsi="Times New Roman"/>
        </w:rPr>
        <w:t>The Contractor</w:t>
      </w:r>
      <w:r>
        <w:rPr>
          <w:rFonts w:ascii="Times New Roman" w:hAnsi="Times New Roman"/>
        </w:rPr>
        <w:t>s</w:t>
      </w:r>
      <w:r w:rsidRPr="006E4F58">
        <w:rPr>
          <w:rFonts w:ascii="Times New Roman" w:hAnsi="Times New Roman"/>
        </w:rPr>
        <w:t xml:space="preserve">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276DE69D" w14:textId="77777777" w:rsidR="00105BA6" w:rsidRPr="006E4F58" w:rsidRDefault="00105BA6" w:rsidP="00105BA6">
      <w:pPr>
        <w:rPr>
          <w:rFonts w:ascii="Times New Roman" w:hAnsi="Times New Roman"/>
        </w:rPr>
      </w:pPr>
    </w:p>
    <w:p w14:paraId="3E34EC7A" w14:textId="77777777" w:rsidR="00105BA6" w:rsidRDefault="00105BA6" w:rsidP="00105BA6">
      <w:pPr>
        <w:rPr>
          <w:rFonts w:ascii="Times New Roman" w:hAnsi="Times New Roman"/>
        </w:rPr>
      </w:pPr>
      <w:r w:rsidRPr="006E4F58">
        <w:rPr>
          <w:rFonts w:ascii="Times New Roman" w:hAnsi="Times New Roman"/>
          <w:b/>
        </w:rPr>
        <w:t>5.  Assignment; Successors</w:t>
      </w:r>
      <w:r w:rsidRPr="006E4F58">
        <w:rPr>
          <w:rFonts w:ascii="Times New Roman" w:hAnsi="Times New Roman"/>
        </w:rPr>
        <w:t xml:space="preserve">.  </w:t>
      </w:r>
    </w:p>
    <w:p w14:paraId="0F60DD30" w14:textId="77777777" w:rsidR="00105BA6" w:rsidRDefault="00105BA6" w:rsidP="00105BA6">
      <w:pPr>
        <w:ind w:left="720"/>
        <w:rPr>
          <w:rFonts w:ascii="Times New Roman" w:hAnsi="Times New Roman"/>
        </w:rPr>
      </w:pPr>
      <w:r>
        <w:rPr>
          <w:rFonts w:ascii="Times New Roman" w:hAnsi="Times New Roman"/>
        </w:rPr>
        <w:t xml:space="preserve">A.  </w:t>
      </w:r>
      <w:r w:rsidRPr="006E4F58">
        <w:rPr>
          <w:rFonts w:ascii="Times New Roman" w:hAnsi="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2123E40" w14:textId="77777777" w:rsidR="00105BA6" w:rsidRDefault="00105BA6" w:rsidP="00105BA6">
      <w:pPr>
        <w:rPr>
          <w:rFonts w:ascii="Times New Roman" w:hAnsi="Times New Roman"/>
        </w:rPr>
      </w:pPr>
    </w:p>
    <w:p w14:paraId="60EADF7C" w14:textId="77777777" w:rsidR="00105BA6" w:rsidRDefault="00105BA6" w:rsidP="00105BA6">
      <w:pPr>
        <w:pStyle w:val="NoSpacing"/>
        <w:ind w:left="720"/>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2D8C87C4" w14:textId="77777777" w:rsidR="00105BA6" w:rsidRPr="006E4F58" w:rsidRDefault="00105BA6" w:rsidP="00105BA6">
      <w:pPr>
        <w:rPr>
          <w:rFonts w:ascii="Times New Roman" w:hAnsi="Times New Roman"/>
        </w:rPr>
      </w:pPr>
    </w:p>
    <w:p w14:paraId="03413D61" w14:textId="77777777" w:rsidR="00105BA6" w:rsidRDefault="00105BA6" w:rsidP="00105BA6">
      <w:pPr>
        <w:shd w:val="clear" w:color="auto" w:fill="FFFFFF"/>
        <w:rPr>
          <w:rFonts w:ascii="Times New Roman" w:hAnsi="Times New Roman"/>
        </w:rPr>
      </w:pPr>
      <w:r w:rsidRPr="006E4F58">
        <w:rPr>
          <w:rFonts w:ascii="Times New Roman" w:hAnsi="Times New Roman"/>
          <w:b/>
        </w:rPr>
        <w:t>6.  Assignment of Antitrust Claims.</w:t>
      </w:r>
      <w:r>
        <w:rPr>
          <w:rFonts w:ascii="Times New Roman" w:hAnsi="Times New Roman"/>
        </w:rPr>
        <w:t xml:space="preserve">  </w:t>
      </w:r>
    </w:p>
    <w:p w14:paraId="78DC572D" w14:textId="77777777" w:rsidR="00105BA6" w:rsidRPr="006E4F58" w:rsidRDefault="00105BA6" w:rsidP="00105BA6">
      <w:pPr>
        <w:shd w:val="clear" w:color="auto" w:fill="FFFFFF"/>
        <w:rPr>
          <w:rFonts w:ascii="Times New Roman" w:hAnsi="Times New Roman"/>
        </w:rPr>
      </w:pPr>
      <w:r w:rsidRPr="006E4F58">
        <w:rPr>
          <w:rFonts w:ascii="Times New Roman" w:hAnsi="Times New Roman"/>
        </w:rPr>
        <w:t xml:space="preserve">As part of the consideration for the award of this Contract, the Contractor assigns to the State all right, title and interest in and to any claims the Contractor now has, or may acquire, under state </w:t>
      </w:r>
      <w:r w:rsidRPr="006E4F58">
        <w:rPr>
          <w:rFonts w:ascii="Times New Roman" w:hAnsi="Times New Roman"/>
        </w:rPr>
        <w:lastRenderedPageBreak/>
        <w:t>or federal antitrust laws relating to the products or services which are the subject of this Contract.</w:t>
      </w:r>
    </w:p>
    <w:p w14:paraId="3809483F" w14:textId="77777777" w:rsidR="00105BA6" w:rsidRPr="006E4F58" w:rsidRDefault="00105BA6" w:rsidP="00105BA6">
      <w:pPr>
        <w:rPr>
          <w:rFonts w:ascii="Times New Roman" w:hAnsi="Times New Roman"/>
        </w:rPr>
      </w:pPr>
    </w:p>
    <w:p w14:paraId="57255CD8" w14:textId="77777777" w:rsidR="00105BA6" w:rsidRDefault="00105BA6" w:rsidP="00105BA6">
      <w:pPr>
        <w:rPr>
          <w:rFonts w:ascii="Times New Roman" w:hAnsi="Times New Roman"/>
          <w:b/>
        </w:rPr>
      </w:pPr>
    </w:p>
    <w:p w14:paraId="4F67C101" w14:textId="77777777" w:rsidR="00105BA6" w:rsidRDefault="00105BA6" w:rsidP="00105BA6">
      <w:pPr>
        <w:rPr>
          <w:rFonts w:ascii="Times New Roman" w:hAnsi="Times New Roman"/>
        </w:rPr>
      </w:pPr>
      <w:r w:rsidRPr="006E4F58">
        <w:rPr>
          <w:rFonts w:ascii="Times New Roman" w:hAnsi="Times New Roman"/>
          <w:b/>
        </w:rPr>
        <w:t>7.  Audits</w:t>
      </w:r>
      <w:r w:rsidRPr="006E4F58">
        <w:rPr>
          <w:rFonts w:ascii="Times New Roman" w:hAnsi="Times New Roman"/>
        </w:rPr>
        <w:t xml:space="preserve">. </w:t>
      </w:r>
    </w:p>
    <w:p w14:paraId="5A642AD7" w14:textId="77777777" w:rsidR="00105BA6" w:rsidRPr="006E4F58" w:rsidRDefault="00105BA6" w:rsidP="00105BA6">
      <w:pPr>
        <w:rPr>
          <w:rFonts w:ascii="Times New Roman" w:hAnsi="Times New Roman"/>
        </w:rPr>
      </w:pPr>
      <w:r w:rsidRPr="006E4F58">
        <w:rPr>
          <w:rFonts w:ascii="Times New Roman" w:hAnsi="Times New Roman"/>
        </w:rPr>
        <w:t>The Contractor acknowledges that it may be required to submit to an audit of funds paid through this Contract. Any such audit shall be conducted in accordance with IC §</w:t>
      </w:r>
      <w:r>
        <w:rPr>
          <w:rFonts w:ascii="Times New Roman" w:hAnsi="Times New Roman"/>
        </w:rPr>
        <w:t xml:space="preserve"> </w:t>
      </w:r>
      <w:r w:rsidRPr="006E4F58">
        <w:rPr>
          <w:rFonts w:ascii="Times New Roman" w:hAnsi="Times New Roman"/>
        </w:rPr>
        <w:t xml:space="preserve">5-11-1, </w:t>
      </w:r>
      <w:r w:rsidRPr="006E4F58">
        <w:rPr>
          <w:rFonts w:ascii="Times New Roman" w:hAnsi="Times New Roman"/>
          <w:i/>
        </w:rPr>
        <w:t>et seq.</w:t>
      </w:r>
      <w:r w:rsidRPr="006E4F58">
        <w:rPr>
          <w:rFonts w:ascii="Times New Roman" w:hAnsi="Times New Roman"/>
        </w:rPr>
        <w:t>, and audit guidelines specified by the State.</w:t>
      </w:r>
    </w:p>
    <w:p w14:paraId="4FCC4E06" w14:textId="77777777" w:rsidR="00105BA6" w:rsidRPr="006E4F58" w:rsidRDefault="00105BA6" w:rsidP="00105BA6">
      <w:pPr>
        <w:rPr>
          <w:rFonts w:ascii="Times New Roman" w:hAnsi="Times New Roman"/>
        </w:rPr>
      </w:pPr>
    </w:p>
    <w:p w14:paraId="6BDA26CD" w14:textId="77777777" w:rsidR="00105BA6" w:rsidRPr="006E4F58" w:rsidRDefault="00105BA6" w:rsidP="00105BA6">
      <w:pPr>
        <w:rPr>
          <w:rFonts w:ascii="Times New Roman" w:hAnsi="Times New Roman"/>
        </w:rPr>
      </w:pPr>
      <w:r w:rsidRPr="006E4F58">
        <w:rPr>
          <w:rFonts w:ascii="Times New Roman" w:hAnsi="Times New Roman"/>
        </w:rPr>
        <w:t xml:space="preserve">The State considers the Contractor to be a “Contractor” under 2 C.F.R. 200.330 for purposes of this Contract. </w:t>
      </w:r>
      <w:del w:id="68" w:author="Eliezer Strassfeld" w:date="2021-02-23T12:03:00Z">
        <w:r w:rsidRPr="006E4F58" w:rsidDel="00AF1AD2">
          <w:rPr>
            <w:rFonts w:ascii="Times New Roman" w:hAnsi="Times New Roman"/>
          </w:rPr>
          <w:delText>However,</w:delText>
        </w:r>
        <w:r w:rsidRPr="00105774" w:rsidDel="00AF1AD2">
          <w:rPr>
            <w:rFonts w:ascii="Times New Roman" w:hAnsi="Times New Roman"/>
          </w:rPr>
          <w:delText xml:space="preserve"> if it is determined that the Contractor is a “sub recipient” and</w:delText>
        </w:r>
        <w:r w:rsidRPr="006E4F58" w:rsidDel="00AF1AD2">
          <w:rPr>
            <w:rFonts w:ascii="Times New Roman" w:hAnsi="Times New Roman"/>
          </w:rPr>
          <w:delText xml:space="preserve"> if required by applicable provisions of 2 C.F.R. 200 (Uniform Administrative Requirements, Cost Principles, and Audit Requirements), Contractor shall arrange for a financial and compliance audit, which complies with 2 C.F.R. 200.500 </w:delText>
        </w:r>
        <w:r w:rsidRPr="006E4F58" w:rsidDel="00AF1AD2">
          <w:rPr>
            <w:rFonts w:ascii="Times New Roman" w:hAnsi="Times New Roman"/>
            <w:i/>
          </w:rPr>
          <w:delText>et seq</w:delText>
        </w:r>
        <w:r w:rsidRPr="006E4F58" w:rsidDel="00AF1AD2">
          <w:rPr>
            <w:rFonts w:ascii="Times New Roman" w:hAnsi="Times New Roman"/>
          </w:rPr>
          <w:delText>.</w:delText>
        </w:r>
      </w:del>
    </w:p>
    <w:p w14:paraId="2B0F7285" w14:textId="77777777" w:rsidR="00105BA6" w:rsidRPr="006E4F58" w:rsidRDefault="00105BA6" w:rsidP="00105BA6">
      <w:pPr>
        <w:rPr>
          <w:rFonts w:ascii="Times New Roman" w:hAnsi="Times New Roman"/>
        </w:rPr>
      </w:pPr>
    </w:p>
    <w:p w14:paraId="0AA92F76" w14:textId="77777777" w:rsidR="00105BA6" w:rsidRDefault="00105BA6" w:rsidP="00105BA6">
      <w:pPr>
        <w:rPr>
          <w:rFonts w:ascii="Times New Roman" w:hAnsi="Times New Roman"/>
        </w:rPr>
      </w:pPr>
      <w:r w:rsidRPr="006E4F58">
        <w:rPr>
          <w:rFonts w:ascii="Times New Roman" w:hAnsi="Times New Roman"/>
          <w:b/>
        </w:rPr>
        <w:t>8.  Authority to Bind Contractor</w:t>
      </w:r>
      <w:r w:rsidRPr="006E4F58">
        <w:rPr>
          <w:rFonts w:ascii="Times New Roman" w:hAnsi="Times New Roman"/>
        </w:rPr>
        <w:t xml:space="preserve">.  </w:t>
      </w:r>
    </w:p>
    <w:p w14:paraId="178E7EDD" w14:textId="77777777" w:rsidR="00105BA6" w:rsidRPr="006E4F58" w:rsidRDefault="00105BA6" w:rsidP="00105BA6">
      <w:pPr>
        <w:rPr>
          <w:rFonts w:ascii="Times New Roman" w:hAnsi="Times New Roman"/>
        </w:rPr>
      </w:pPr>
      <w:r w:rsidRPr="006E4F58">
        <w:rPr>
          <w:rFonts w:ascii="Times New Roman" w:hAnsi="Times New Roman"/>
        </w:rPr>
        <w:t xml:space="preserve">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hAnsi="Times New Roman"/>
        </w:rPr>
        <w:t>affixed, and</w:t>
      </w:r>
      <w:proofErr w:type="gramEnd"/>
      <w:r w:rsidRPr="006E4F58">
        <w:rPr>
          <w:rFonts w:ascii="Times New Roman" w:hAnsi="Times New Roman"/>
        </w:rPr>
        <w:t xml:space="preserve"> accepted by the State.</w:t>
      </w:r>
    </w:p>
    <w:p w14:paraId="50A59237" w14:textId="77777777" w:rsidR="00105BA6" w:rsidRPr="006E4F58" w:rsidRDefault="00105BA6" w:rsidP="00105BA6">
      <w:pPr>
        <w:rPr>
          <w:rFonts w:ascii="Times New Roman" w:hAnsi="Times New Roman"/>
        </w:rPr>
      </w:pPr>
    </w:p>
    <w:p w14:paraId="7AE72F14" w14:textId="77777777" w:rsidR="00105BA6" w:rsidRDefault="00105BA6" w:rsidP="00105BA6">
      <w:pPr>
        <w:rPr>
          <w:rFonts w:ascii="Times New Roman" w:hAnsi="Times New Roman"/>
        </w:rPr>
      </w:pPr>
      <w:r w:rsidRPr="006E4F58">
        <w:rPr>
          <w:rFonts w:ascii="Times New Roman" w:hAnsi="Times New Roman"/>
          <w:b/>
        </w:rPr>
        <w:t>9.  Changes in Work</w:t>
      </w:r>
      <w:r w:rsidRPr="006E4F58">
        <w:rPr>
          <w:rFonts w:ascii="Times New Roman" w:hAnsi="Times New Roman"/>
        </w:rPr>
        <w:t xml:space="preserve">.  </w:t>
      </w:r>
    </w:p>
    <w:p w14:paraId="12061013" w14:textId="77777777" w:rsidR="00105BA6" w:rsidRPr="006E4F58" w:rsidRDefault="00105BA6" w:rsidP="00105BA6">
      <w:pPr>
        <w:rPr>
          <w:rFonts w:ascii="Times New Roman" w:hAnsi="Times New Roman"/>
        </w:rPr>
      </w:pPr>
      <w:r w:rsidRPr="006E4F58">
        <w:rPr>
          <w:rFonts w:ascii="Times New Roman" w:hAnsi="Times New Roman"/>
        </w:rPr>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hAnsi="Times New Roman"/>
        </w:rPr>
        <w:t>supplemented</w:t>
      </w:r>
      <w:proofErr w:type="gramEnd"/>
      <w:r w:rsidRPr="006E4F58">
        <w:rPr>
          <w:rFonts w:ascii="Times New Roman" w:hAnsi="Times New Roman"/>
        </w:rPr>
        <w:t xml:space="preserve"> or modified by a written document executed in the same manner as this Contract. </w:t>
      </w:r>
    </w:p>
    <w:p w14:paraId="0DA35B7B" w14:textId="77777777" w:rsidR="00105BA6" w:rsidRPr="006E4F58" w:rsidRDefault="00105BA6" w:rsidP="00105BA6">
      <w:pPr>
        <w:rPr>
          <w:rFonts w:ascii="Times New Roman" w:hAnsi="Times New Roman"/>
        </w:rPr>
      </w:pPr>
    </w:p>
    <w:p w14:paraId="4EF94876" w14:textId="77777777" w:rsidR="00105BA6" w:rsidRPr="006E4F58" w:rsidRDefault="00105BA6" w:rsidP="00105BA6">
      <w:pPr>
        <w:rPr>
          <w:rFonts w:ascii="Times New Roman" w:hAnsi="Times New Roman"/>
          <w:b/>
        </w:rPr>
      </w:pPr>
      <w:r w:rsidRPr="006E4F58">
        <w:rPr>
          <w:rFonts w:ascii="Times New Roman" w:hAnsi="Times New Roman"/>
          <w:b/>
        </w:rPr>
        <w:t xml:space="preserve">10.  Compliance with Laws. </w:t>
      </w:r>
    </w:p>
    <w:p w14:paraId="4C5DBB58" w14:textId="77777777" w:rsidR="00105BA6" w:rsidRPr="006E4F58" w:rsidRDefault="00105BA6" w:rsidP="00105BA6">
      <w:pPr>
        <w:ind w:left="720"/>
        <w:rPr>
          <w:rFonts w:ascii="Times New Roman" w:hAnsi="Times New Roman"/>
        </w:rPr>
      </w:pPr>
      <w:r w:rsidRPr="006E4F58">
        <w:rPr>
          <w:rFonts w:ascii="Times New Roman" w:hAnsi="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42E90F10" w14:textId="77777777" w:rsidR="00105BA6" w:rsidRPr="006E4F58" w:rsidRDefault="00105BA6" w:rsidP="00105BA6">
      <w:pPr>
        <w:rPr>
          <w:rFonts w:ascii="Times New Roman" w:hAnsi="Times New Roman"/>
        </w:rPr>
      </w:pPr>
    </w:p>
    <w:p w14:paraId="01F3A877" w14:textId="77777777" w:rsidR="00105BA6" w:rsidRPr="006E4F58" w:rsidRDefault="00105BA6" w:rsidP="00105BA6">
      <w:pPr>
        <w:ind w:left="720"/>
        <w:rPr>
          <w:rFonts w:ascii="Times New Roman" w:hAnsi="Times New Roman"/>
        </w:rPr>
      </w:pPr>
      <w:r w:rsidRPr="006E4F58">
        <w:rPr>
          <w:rFonts w:ascii="Times New Roman" w:hAnsi="Times New Roman"/>
        </w:rPr>
        <w:t>B.  The Contractor and its agents shall abide by all ethical requirements that apply to persons who have a business relationship with the State as set forth in IC §</w:t>
      </w:r>
      <w:r>
        <w:rPr>
          <w:rFonts w:ascii="Times New Roman" w:hAnsi="Times New Roman"/>
        </w:rPr>
        <w:t xml:space="preserve"> </w:t>
      </w:r>
      <w:r w:rsidRPr="006E4F58">
        <w:rPr>
          <w:rFonts w:ascii="Times New Roman" w:hAnsi="Times New Roman"/>
        </w:rPr>
        <w:t xml:space="preserve">4-2-6, </w:t>
      </w:r>
      <w:r w:rsidRPr="006E4F58">
        <w:rPr>
          <w:rFonts w:ascii="Times New Roman" w:hAnsi="Times New Roman"/>
          <w:i/>
          <w:iCs/>
        </w:rPr>
        <w:t>et seq</w:t>
      </w:r>
      <w:r w:rsidRPr="006E4F58">
        <w:rPr>
          <w:rFonts w:ascii="Times New Roman" w:hAnsi="Times New Roman"/>
        </w:rPr>
        <w:t>., IC §</w:t>
      </w:r>
      <w:r>
        <w:rPr>
          <w:rFonts w:ascii="Times New Roman" w:hAnsi="Times New Roman"/>
        </w:rPr>
        <w:t xml:space="preserve"> </w:t>
      </w:r>
      <w:r w:rsidRPr="006E4F58">
        <w:rPr>
          <w:rFonts w:ascii="Times New Roman" w:hAnsi="Times New Roman"/>
        </w:rPr>
        <w:t xml:space="preserve">4-2-7, </w:t>
      </w:r>
      <w:r w:rsidRPr="006E4F58">
        <w:rPr>
          <w:rFonts w:ascii="Times New Roman" w:hAnsi="Times New Roman"/>
          <w:i/>
          <w:iCs/>
        </w:rPr>
        <w:t>et seq</w:t>
      </w:r>
      <w:r w:rsidRPr="006E4F58">
        <w:rPr>
          <w:rFonts w:ascii="Times New Roman" w:hAnsi="Times New Roman"/>
        </w:rPr>
        <w:t>. and the regulations promulgated thereunder. </w:t>
      </w:r>
      <w:r w:rsidRPr="006E4F58">
        <w:rPr>
          <w:rFonts w:ascii="Times New Roman" w:hAnsi="Times New Roman"/>
          <w:b/>
          <w:bCs/>
        </w:rPr>
        <w:t xml:space="preserve">If the Contractor has knowledge, or would have acquired knowledge with reasonable inquiry, that a state officer, employee, or special state appointee, as those terms are defined in IC </w:t>
      </w:r>
      <w:r>
        <w:rPr>
          <w:rFonts w:ascii="Times New Roman" w:hAnsi="Times New Roman"/>
          <w:b/>
          <w:bCs/>
        </w:rPr>
        <w:t xml:space="preserve">§ </w:t>
      </w:r>
      <w:r w:rsidRPr="006E4F58">
        <w:rPr>
          <w:rFonts w:ascii="Times New Roman" w:hAnsi="Times New Roman"/>
          <w:b/>
          <w:bCs/>
        </w:rPr>
        <w:t xml:space="preserve">4-2-6-1, has a financial interest in the Contract, the Contractor shall ensure compliance with the disclosure requirements in IC </w:t>
      </w:r>
      <w:r>
        <w:rPr>
          <w:rFonts w:ascii="Times New Roman" w:hAnsi="Times New Roman"/>
          <w:b/>
          <w:bCs/>
        </w:rPr>
        <w:t xml:space="preserve">§ </w:t>
      </w:r>
      <w:r w:rsidRPr="006E4F58">
        <w:rPr>
          <w:rFonts w:ascii="Times New Roman" w:hAnsi="Times New Roman"/>
          <w:b/>
          <w:bCs/>
        </w:rPr>
        <w:t>4-2-6-10.5</w:t>
      </w:r>
      <w:r>
        <w:rPr>
          <w:rFonts w:ascii="Times New Roman" w:hAnsi="Times New Roman"/>
          <w:b/>
          <w:bCs/>
        </w:rPr>
        <w:t xml:space="preserve"> prior to the execution of this Contract.</w:t>
      </w:r>
      <w:r w:rsidRPr="006E4F58">
        <w:rPr>
          <w:rFonts w:ascii="Times New Roman" w:hAnsi="Times New Roman"/>
          <w:b/>
          <w:bCs/>
        </w:rPr>
        <w:t> </w:t>
      </w:r>
      <w:r w:rsidRPr="006E4F58">
        <w:rPr>
          <w:rFonts w:ascii="Times New Roman" w:hAnsi="Times New Roman"/>
        </w:rPr>
        <w:t xml:space="preserve">If the Contractor is not familiar with these ethical requirements, the Contractor should refer any questions to the Indiana State Ethics </w:t>
      </w:r>
      <w:proofErr w:type="gramStart"/>
      <w:r w:rsidRPr="006E4F58">
        <w:rPr>
          <w:rFonts w:ascii="Times New Roman" w:hAnsi="Times New Roman"/>
        </w:rPr>
        <w:t>Commission, or</w:t>
      </w:r>
      <w:proofErr w:type="gramEnd"/>
      <w:r w:rsidRPr="006E4F58">
        <w:rPr>
          <w:rFonts w:ascii="Times New Roman" w:hAnsi="Times New Roman"/>
        </w:rPr>
        <w:t xml:space="preserve"> visit the Inspector General’s website at </w:t>
      </w:r>
      <w:hyperlink r:id="rId13" w:history="1">
        <w:r w:rsidRPr="006E4F58">
          <w:rPr>
            <w:rFonts w:ascii="Times New Roman" w:hAnsi="Times New Roman"/>
            <w:u w:val="single"/>
          </w:rPr>
          <w:t>http://www.in.gov/ig/</w:t>
        </w:r>
      </w:hyperlink>
      <w:r w:rsidRPr="006E4F58">
        <w:rPr>
          <w:rFonts w:ascii="Times New Roman" w:hAnsi="Times New Roman"/>
        </w:rPr>
        <w:t xml:space="preserve">. If the Contractor or its agents violate any applicable ethical standards, the State may, in its sole discretion, terminate this Contract </w:t>
      </w:r>
      <w:r w:rsidRPr="006E4F58">
        <w:rPr>
          <w:rFonts w:ascii="Times New Roman" w:hAnsi="Times New Roman"/>
        </w:rPr>
        <w:lastRenderedPageBreak/>
        <w:t>immediately upon notice to the Contractor. In addition, the Contractor may be subject to penalties under IC §§</w:t>
      </w:r>
      <w:r>
        <w:rPr>
          <w:rFonts w:ascii="Times New Roman" w:hAnsi="Times New Roman"/>
        </w:rPr>
        <w:t xml:space="preserve"> </w:t>
      </w:r>
      <w:r w:rsidRPr="006E4F58">
        <w:rPr>
          <w:rFonts w:ascii="Times New Roman" w:hAnsi="Times New Roman"/>
        </w:rPr>
        <w:t>4-2-6, 4-2-7, 35-44.1-1-4, and under any other applicable laws.</w:t>
      </w:r>
    </w:p>
    <w:p w14:paraId="7B9293ED" w14:textId="77777777" w:rsidR="00105BA6" w:rsidRPr="006E4F58" w:rsidRDefault="00105BA6" w:rsidP="00105BA6">
      <w:pPr>
        <w:rPr>
          <w:rFonts w:ascii="Times New Roman" w:hAnsi="Times New Roman"/>
        </w:rPr>
      </w:pPr>
    </w:p>
    <w:p w14:paraId="4141DBDE" w14:textId="77777777" w:rsidR="00105BA6" w:rsidRPr="006E4F58" w:rsidRDefault="00105BA6" w:rsidP="00105BA6">
      <w:pPr>
        <w:ind w:left="720"/>
        <w:rPr>
          <w:rFonts w:ascii="Times New Roman" w:hAnsi="Times New Roman"/>
        </w:rPr>
      </w:pPr>
      <w:r w:rsidRPr="006E4F58">
        <w:rPr>
          <w:rFonts w:ascii="Times New Roman" w:hAnsi="Times New Roman"/>
        </w:rPr>
        <w:t xml:space="preserve">C.  The Contractor certifies by </w:t>
      </w:r>
      <w:proofErr w:type="gramStart"/>
      <w:r w:rsidRPr="006E4F58">
        <w:rPr>
          <w:rFonts w:ascii="Times New Roman" w:hAnsi="Times New Roman"/>
        </w:rPr>
        <w:t>entering into</w:t>
      </w:r>
      <w:proofErr w:type="gramEnd"/>
      <w:r w:rsidRPr="006E4F58">
        <w:rPr>
          <w:rFonts w:ascii="Times New Roman" w:hAnsi="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69CAC4B" w14:textId="77777777" w:rsidR="00105BA6" w:rsidRPr="006E4F58" w:rsidRDefault="00105BA6" w:rsidP="00105BA6">
      <w:pPr>
        <w:rPr>
          <w:rFonts w:ascii="Times New Roman" w:hAnsi="Times New Roman"/>
        </w:rPr>
      </w:pPr>
    </w:p>
    <w:p w14:paraId="138A6827" w14:textId="77777777" w:rsidR="00105BA6" w:rsidRPr="006E4F58" w:rsidRDefault="00105BA6" w:rsidP="00105BA6">
      <w:pPr>
        <w:ind w:left="720"/>
        <w:rPr>
          <w:rFonts w:ascii="Times New Roman" w:hAnsi="Times New Roman"/>
        </w:rPr>
      </w:pPr>
      <w:r w:rsidRPr="006E4F58">
        <w:rPr>
          <w:rFonts w:ascii="Times New Roman" w:hAnsi="Times New Roman"/>
        </w:rPr>
        <w:t xml:space="preserve">D.  The Contractor warrants that it has no current, </w:t>
      </w:r>
      <w:proofErr w:type="gramStart"/>
      <w:r w:rsidRPr="006E4F58">
        <w:rPr>
          <w:rFonts w:ascii="Times New Roman" w:hAnsi="Times New Roman"/>
        </w:rPr>
        <w:t>pending</w:t>
      </w:r>
      <w:proofErr w:type="gramEnd"/>
      <w:r w:rsidRPr="006E4F58">
        <w:rPr>
          <w:rFonts w:ascii="Times New Roman" w:hAnsi="Times New Roman"/>
        </w:rPr>
        <w:t xml:space="preserve">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3FCA6EC5" w14:textId="77777777" w:rsidR="00105BA6" w:rsidRPr="006E4F58" w:rsidRDefault="00105BA6" w:rsidP="00105BA6">
      <w:pPr>
        <w:rPr>
          <w:rFonts w:ascii="Times New Roman" w:hAnsi="Times New Roman"/>
        </w:rPr>
      </w:pPr>
    </w:p>
    <w:p w14:paraId="540843CC" w14:textId="77777777" w:rsidR="00105BA6" w:rsidRPr="006E4F58" w:rsidRDefault="00105BA6" w:rsidP="00105BA6">
      <w:pPr>
        <w:ind w:left="720"/>
        <w:rPr>
          <w:rFonts w:ascii="Times New Roman" w:hAnsi="Times New Roman"/>
        </w:rPr>
      </w:pPr>
      <w:r w:rsidRPr="006E4F58">
        <w:rPr>
          <w:rFonts w:ascii="Times New Roman" w:hAnsi="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Pr>
          <w:rFonts w:ascii="Times New Roman" w:hAnsi="Times New Roman"/>
        </w:rPr>
        <w:t xml:space="preserve"> </w:t>
      </w:r>
      <w:r w:rsidRPr="006E4F58">
        <w:rPr>
          <w:rFonts w:ascii="Times New Roman" w:hAnsi="Times New Roman"/>
        </w:rPr>
        <w:t>5-17-5.</w:t>
      </w:r>
    </w:p>
    <w:p w14:paraId="5C1DC6D8" w14:textId="77777777" w:rsidR="00105BA6" w:rsidRPr="006E4F58" w:rsidRDefault="00105BA6" w:rsidP="00105BA6">
      <w:pPr>
        <w:rPr>
          <w:rFonts w:ascii="Times New Roman" w:hAnsi="Times New Roman"/>
        </w:rPr>
      </w:pPr>
    </w:p>
    <w:p w14:paraId="7D622F39" w14:textId="77777777" w:rsidR="00105BA6" w:rsidRPr="006E4F58" w:rsidRDefault="00105BA6" w:rsidP="00105BA6">
      <w:pPr>
        <w:ind w:left="720"/>
        <w:rPr>
          <w:rFonts w:ascii="Times New Roman" w:hAnsi="Times New Roman"/>
        </w:rPr>
      </w:pPr>
      <w:r w:rsidRPr="006E4F58">
        <w:rPr>
          <w:rFonts w:ascii="Times New Roman" w:hAnsi="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3ABA86FB" w14:textId="77777777" w:rsidR="00105BA6" w:rsidRPr="006E4F58" w:rsidRDefault="00105BA6" w:rsidP="00105BA6">
      <w:pPr>
        <w:rPr>
          <w:rFonts w:ascii="Times New Roman" w:hAnsi="Times New Roman"/>
        </w:rPr>
      </w:pPr>
    </w:p>
    <w:p w14:paraId="20D92CF8" w14:textId="77777777" w:rsidR="00105BA6" w:rsidRPr="006E4F58" w:rsidRDefault="00105BA6" w:rsidP="00105BA6">
      <w:pPr>
        <w:ind w:left="720"/>
        <w:rPr>
          <w:rFonts w:ascii="Times New Roman" w:hAnsi="Times New Roman"/>
        </w:rPr>
      </w:pPr>
      <w:r w:rsidRPr="006E4F58">
        <w:rPr>
          <w:rFonts w:ascii="Times New Roman" w:hAnsi="Times New Roman"/>
        </w:rPr>
        <w:t>G.  The Contractor affirms that, if it is an entity described in IC Title 23, it is properly registered and owes no outstanding reports to the Indiana Secretary of State.</w:t>
      </w:r>
    </w:p>
    <w:p w14:paraId="469EDB25" w14:textId="77777777" w:rsidR="00105BA6" w:rsidRPr="006E4F58" w:rsidRDefault="00105BA6" w:rsidP="00105BA6">
      <w:pPr>
        <w:rPr>
          <w:rFonts w:ascii="Times New Roman" w:hAnsi="Times New Roman"/>
        </w:rPr>
      </w:pPr>
    </w:p>
    <w:p w14:paraId="5749E4FE" w14:textId="77777777" w:rsidR="00105BA6" w:rsidRPr="006E4F58" w:rsidRDefault="00105BA6" w:rsidP="00105BA6">
      <w:pPr>
        <w:autoSpaceDE w:val="0"/>
        <w:autoSpaceDN w:val="0"/>
        <w:adjustRightInd w:val="0"/>
        <w:spacing w:after="40"/>
        <w:ind w:firstLine="720"/>
        <w:jc w:val="both"/>
        <w:rPr>
          <w:rFonts w:ascii="Times New Roman" w:hAnsi="Times New Roman"/>
        </w:rPr>
      </w:pPr>
      <w:r w:rsidRPr="006E4F58">
        <w:rPr>
          <w:rFonts w:ascii="Times New Roman" w:hAnsi="Times New Roman"/>
        </w:rPr>
        <w:t xml:space="preserve">H.  </w:t>
      </w:r>
      <w:r w:rsidRPr="006E4F58">
        <w:rPr>
          <w:rFonts w:ascii="Times New Roman" w:hAnsi="Times New Roman"/>
          <w:bCs/>
        </w:rPr>
        <w:t xml:space="preserve">As required by </w:t>
      </w:r>
      <w:r w:rsidRPr="006E4F58">
        <w:rPr>
          <w:rFonts w:ascii="Times New Roman" w:hAnsi="Times New Roman"/>
        </w:rPr>
        <w:t>IC §</w:t>
      </w:r>
      <w:r>
        <w:rPr>
          <w:rFonts w:ascii="Times New Roman" w:hAnsi="Times New Roman"/>
        </w:rPr>
        <w:t xml:space="preserve"> </w:t>
      </w:r>
      <w:r w:rsidRPr="006E4F58">
        <w:rPr>
          <w:rFonts w:ascii="Times New Roman" w:hAnsi="Times New Roman"/>
        </w:rPr>
        <w:t>5-22-3-7:</w:t>
      </w:r>
    </w:p>
    <w:p w14:paraId="48E2DA36" w14:textId="77777777" w:rsidR="00105BA6" w:rsidRPr="006E4F58" w:rsidRDefault="00105BA6" w:rsidP="00105BA6">
      <w:pPr>
        <w:widowControl/>
        <w:numPr>
          <w:ilvl w:val="0"/>
          <w:numId w:val="7"/>
        </w:numPr>
        <w:autoSpaceDE w:val="0"/>
        <w:autoSpaceDN w:val="0"/>
        <w:adjustRightInd w:val="0"/>
        <w:spacing w:after="80"/>
        <w:ind w:firstLine="360"/>
        <w:rPr>
          <w:rFonts w:ascii="Times New Roman" w:hAnsi="Times New Roman"/>
        </w:rPr>
      </w:pPr>
      <w:r w:rsidRPr="006E4F58">
        <w:rPr>
          <w:rFonts w:ascii="Times New Roman" w:hAnsi="Times New Roman"/>
          <w:bCs/>
        </w:rPr>
        <w:t xml:space="preserve">The Contractor and any principals of the Contractor certify that: </w:t>
      </w:r>
    </w:p>
    <w:p w14:paraId="41DA1FB6" w14:textId="77777777" w:rsidR="00105BA6" w:rsidRPr="006E4F58" w:rsidRDefault="00105BA6" w:rsidP="00105BA6">
      <w:pPr>
        <w:autoSpaceDE w:val="0"/>
        <w:autoSpaceDN w:val="0"/>
        <w:adjustRightInd w:val="0"/>
        <w:spacing w:after="80"/>
        <w:ind w:left="2160" w:hanging="360"/>
        <w:rPr>
          <w:rFonts w:ascii="Times New Roman" w:hAnsi="Times New Roman"/>
        </w:rPr>
      </w:pPr>
      <w:r w:rsidRPr="006E4F58">
        <w:rPr>
          <w:rFonts w:ascii="Times New Roman" w:hAnsi="Times New Roman"/>
          <w:bCs/>
        </w:rPr>
        <w:t>(A)</w:t>
      </w:r>
      <w:r w:rsidRPr="006E4F58">
        <w:rPr>
          <w:rFonts w:ascii="Times New Roman" w:hAnsi="Times New Roman"/>
          <w:bCs/>
        </w:rPr>
        <w:tab/>
        <w:t xml:space="preserve">the Contractor, except for de minimis and nonsystematic violations, has not violated the terms of: </w:t>
      </w:r>
    </w:p>
    <w:p w14:paraId="67FF57A4" w14:textId="77777777" w:rsidR="00105BA6" w:rsidRPr="006E4F58" w:rsidRDefault="00105BA6" w:rsidP="00105BA6">
      <w:pPr>
        <w:widowControl/>
        <w:numPr>
          <w:ilvl w:val="1"/>
          <w:numId w:val="6"/>
        </w:numPr>
        <w:autoSpaceDE w:val="0"/>
        <w:autoSpaceDN w:val="0"/>
        <w:adjustRightInd w:val="0"/>
        <w:spacing w:after="80"/>
        <w:ind w:left="2880"/>
        <w:rPr>
          <w:rFonts w:ascii="Times New Roman" w:hAnsi="Times New Roman"/>
        </w:rPr>
      </w:pPr>
      <w:r w:rsidRPr="006E4F58">
        <w:rPr>
          <w:rFonts w:ascii="Times New Roman" w:hAnsi="Times New Roman"/>
          <w:bCs/>
        </w:rPr>
        <w:t xml:space="preserve">IC §24-4.7 [Telephone Solicitation </w:t>
      </w:r>
      <w:proofErr w:type="gramStart"/>
      <w:r w:rsidRPr="006E4F58">
        <w:rPr>
          <w:rFonts w:ascii="Times New Roman" w:hAnsi="Times New Roman"/>
          <w:bCs/>
        </w:rPr>
        <w:t>Of</w:t>
      </w:r>
      <w:proofErr w:type="gramEnd"/>
      <w:r w:rsidRPr="006E4F58">
        <w:rPr>
          <w:rFonts w:ascii="Times New Roman" w:hAnsi="Times New Roman"/>
          <w:bCs/>
        </w:rPr>
        <w:t xml:space="preserve"> Consumers];</w:t>
      </w:r>
    </w:p>
    <w:p w14:paraId="49D21634" w14:textId="77777777" w:rsidR="00105BA6" w:rsidRPr="006E4F58" w:rsidRDefault="00105BA6" w:rsidP="00105BA6">
      <w:pPr>
        <w:widowControl/>
        <w:numPr>
          <w:ilvl w:val="1"/>
          <w:numId w:val="6"/>
        </w:numPr>
        <w:autoSpaceDE w:val="0"/>
        <w:autoSpaceDN w:val="0"/>
        <w:adjustRightInd w:val="0"/>
        <w:spacing w:after="80"/>
        <w:ind w:left="2880"/>
        <w:rPr>
          <w:rFonts w:ascii="Times New Roman" w:hAnsi="Times New Roman"/>
        </w:rPr>
      </w:pPr>
      <w:r w:rsidRPr="006E4F58">
        <w:rPr>
          <w:rFonts w:ascii="Times New Roman" w:hAnsi="Times New Roman"/>
          <w:bCs/>
        </w:rPr>
        <w:t>IC §24-5-12 [</w:t>
      </w:r>
      <w:bookmarkStart w:id="69" w:name="IC24-5-12"/>
      <w:r w:rsidRPr="006E4F58">
        <w:rPr>
          <w:rFonts w:ascii="Times New Roman" w:hAnsi="Times New Roman"/>
        </w:rPr>
        <w:t>Telephone Solicitations</w:t>
      </w:r>
      <w:bookmarkEnd w:id="69"/>
      <w:r w:rsidRPr="006E4F58">
        <w:rPr>
          <w:rFonts w:ascii="Times New Roman" w:hAnsi="Times New Roman"/>
        </w:rPr>
        <w:t>];</w:t>
      </w:r>
      <w:r w:rsidRPr="006E4F58">
        <w:rPr>
          <w:rFonts w:ascii="Times New Roman" w:hAnsi="Times New Roman"/>
          <w:bCs/>
        </w:rPr>
        <w:t xml:space="preserve"> or </w:t>
      </w:r>
    </w:p>
    <w:p w14:paraId="1BAAAAC0" w14:textId="77777777" w:rsidR="00105BA6" w:rsidRPr="006E4F58" w:rsidRDefault="00105BA6" w:rsidP="00105BA6">
      <w:pPr>
        <w:widowControl/>
        <w:numPr>
          <w:ilvl w:val="1"/>
          <w:numId w:val="6"/>
        </w:numPr>
        <w:autoSpaceDE w:val="0"/>
        <w:autoSpaceDN w:val="0"/>
        <w:adjustRightInd w:val="0"/>
        <w:spacing w:after="80"/>
        <w:ind w:left="2880"/>
        <w:rPr>
          <w:rFonts w:ascii="Times New Roman" w:hAnsi="Times New Roman"/>
        </w:rPr>
      </w:pPr>
      <w:r w:rsidRPr="006E4F58">
        <w:rPr>
          <w:rFonts w:ascii="Times New Roman" w:hAnsi="Times New Roman"/>
          <w:bCs/>
        </w:rPr>
        <w:t>IC §24-5-14 [</w:t>
      </w:r>
      <w:bookmarkStart w:id="70" w:name="IC24-5-14"/>
      <w:r w:rsidRPr="006E4F58">
        <w:rPr>
          <w:rFonts w:ascii="Times New Roman" w:hAnsi="Times New Roman"/>
        </w:rPr>
        <w:t>Regulation of Automatic Dialing Machines</w:t>
      </w:r>
      <w:bookmarkEnd w:id="70"/>
      <w:proofErr w:type="gramStart"/>
      <w:r w:rsidRPr="006E4F58">
        <w:rPr>
          <w:rFonts w:ascii="Times New Roman" w:hAnsi="Times New Roman"/>
        </w:rPr>
        <w:t>];</w:t>
      </w:r>
      <w:proofErr w:type="gramEnd"/>
      <w:r w:rsidRPr="006E4F58">
        <w:rPr>
          <w:rFonts w:ascii="Times New Roman" w:hAnsi="Times New Roman"/>
          <w:bCs/>
        </w:rPr>
        <w:t xml:space="preserve"> </w:t>
      </w:r>
    </w:p>
    <w:p w14:paraId="7D6543C4" w14:textId="77777777" w:rsidR="00105BA6" w:rsidRPr="006E4F58" w:rsidRDefault="00105BA6" w:rsidP="00105BA6">
      <w:pPr>
        <w:autoSpaceDE w:val="0"/>
        <w:autoSpaceDN w:val="0"/>
        <w:adjustRightInd w:val="0"/>
        <w:spacing w:after="80"/>
        <w:ind w:left="1800"/>
        <w:rPr>
          <w:rFonts w:ascii="Times New Roman" w:hAnsi="Times New Roman"/>
          <w:bCs/>
        </w:rPr>
      </w:pPr>
      <w:r w:rsidRPr="006E4F58">
        <w:rPr>
          <w:rFonts w:ascii="Times New Roman" w:hAnsi="Times New Roman"/>
          <w:bCs/>
        </w:rPr>
        <w:t>in the previous three hundred sixty-five (365) days, even if IC §</w:t>
      </w:r>
      <w:r>
        <w:rPr>
          <w:rFonts w:ascii="Times New Roman" w:hAnsi="Times New Roman"/>
          <w:bCs/>
        </w:rPr>
        <w:t xml:space="preserve"> </w:t>
      </w:r>
      <w:r w:rsidRPr="006E4F58">
        <w:rPr>
          <w:rFonts w:ascii="Times New Roman" w:hAnsi="Times New Roman"/>
          <w:bCs/>
        </w:rPr>
        <w:t xml:space="preserve">24-4.7 is preempted by federal law; and </w:t>
      </w:r>
    </w:p>
    <w:p w14:paraId="30E5A300" w14:textId="77777777" w:rsidR="00105BA6" w:rsidRPr="006E4F58" w:rsidRDefault="00105BA6" w:rsidP="00105BA6">
      <w:pPr>
        <w:autoSpaceDE w:val="0"/>
        <w:autoSpaceDN w:val="0"/>
        <w:adjustRightInd w:val="0"/>
        <w:spacing w:after="80"/>
        <w:ind w:left="1800"/>
        <w:rPr>
          <w:rFonts w:ascii="Times New Roman" w:hAnsi="Times New Roman"/>
        </w:rPr>
      </w:pPr>
      <w:r w:rsidRPr="006E4F58">
        <w:rPr>
          <w:rFonts w:ascii="Times New Roman" w:hAnsi="Times New Roman"/>
          <w:bCs/>
        </w:rPr>
        <w:lastRenderedPageBreak/>
        <w:t>(B)</w:t>
      </w:r>
      <w:r w:rsidRPr="006E4F58">
        <w:rPr>
          <w:rFonts w:ascii="Times New Roman" w:hAnsi="Times New Roman"/>
          <w:bCs/>
        </w:rPr>
        <w:tab/>
        <w:t>the Contractor will not violate the terms of IC §</w:t>
      </w:r>
      <w:r>
        <w:rPr>
          <w:rFonts w:ascii="Times New Roman" w:hAnsi="Times New Roman"/>
          <w:bCs/>
        </w:rPr>
        <w:t xml:space="preserve"> </w:t>
      </w:r>
      <w:r w:rsidRPr="006E4F58">
        <w:rPr>
          <w:rFonts w:ascii="Times New Roman" w:hAnsi="Times New Roman"/>
          <w:bCs/>
        </w:rPr>
        <w:t>24-4.7 for the duration of the Contract, even if IC §24-4.7 is preempted by federal law.</w:t>
      </w:r>
    </w:p>
    <w:p w14:paraId="74AB06F2" w14:textId="77777777" w:rsidR="00105BA6" w:rsidRPr="006E4F58" w:rsidRDefault="00105BA6" w:rsidP="00105BA6">
      <w:pPr>
        <w:widowControl/>
        <w:numPr>
          <w:ilvl w:val="0"/>
          <w:numId w:val="7"/>
        </w:numPr>
        <w:autoSpaceDE w:val="0"/>
        <w:autoSpaceDN w:val="0"/>
        <w:adjustRightInd w:val="0"/>
        <w:spacing w:after="80"/>
        <w:ind w:left="1440"/>
        <w:rPr>
          <w:rFonts w:ascii="Times New Roman" w:hAnsi="Times New Roman"/>
        </w:rPr>
      </w:pPr>
      <w:r w:rsidRPr="006E4F58">
        <w:rPr>
          <w:rFonts w:ascii="Times New Roman" w:hAnsi="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60366AD9" w14:textId="77777777" w:rsidR="00105BA6" w:rsidRPr="006E4F58" w:rsidRDefault="00105BA6" w:rsidP="00105BA6">
      <w:pPr>
        <w:autoSpaceDE w:val="0"/>
        <w:autoSpaceDN w:val="0"/>
        <w:adjustRightInd w:val="0"/>
        <w:spacing w:after="80"/>
        <w:ind w:left="2160" w:hanging="360"/>
        <w:rPr>
          <w:rFonts w:ascii="Times New Roman" w:hAnsi="Times New Roman"/>
          <w:bCs/>
        </w:rPr>
      </w:pPr>
      <w:r w:rsidRPr="006E4F58">
        <w:rPr>
          <w:rFonts w:ascii="Times New Roman" w:hAnsi="Times New Roman"/>
          <w:bCs/>
        </w:rPr>
        <w:t>(A)</w:t>
      </w:r>
      <w:r w:rsidRPr="006E4F58">
        <w:rPr>
          <w:rFonts w:ascii="Times New Roman" w:hAnsi="Times New Roman"/>
          <w:bCs/>
        </w:rPr>
        <w:tab/>
        <w:t>has not violated the terms of IC §</w:t>
      </w:r>
      <w:r>
        <w:rPr>
          <w:rFonts w:ascii="Times New Roman" w:hAnsi="Times New Roman"/>
          <w:bCs/>
        </w:rPr>
        <w:t xml:space="preserve"> </w:t>
      </w:r>
      <w:r w:rsidRPr="006E4F58">
        <w:rPr>
          <w:rFonts w:ascii="Times New Roman" w:hAnsi="Times New Roman"/>
          <w:bCs/>
        </w:rPr>
        <w:t>24-4.7 in the previous three hundred sixty-five (365) days, even if IC §24-4.7 is preempted by federal law; and</w:t>
      </w:r>
    </w:p>
    <w:p w14:paraId="22ADE744" w14:textId="77777777" w:rsidR="00105BA6" w:rsidRPr="006E4F58" w:rsidRDefault="00105BA6" w:rsidP="00105BA6">
      <w:pPr>
        <w:spacing w:after="80"/>
        <w:ind w:left="2160" w:hanging="360"/>
        <w:rPr>
          <w:rFonts w:ascii="Times New Roman" w:hAnsi="Times New Roman"/>
          <w:bCs/>
        </w:rPr>
      </w:pPr>
      <w:r w:rsidRPr="006E4F58">
        <w:rPr>
          <w:rFonts w:ascii="Times New Roman" w:hAnsi="Times New Roman"/>
          <w:bCs/>
        </w:rPr>
        <w:t>(B) will not violate the terms of IC §</w:t>
      </w:r>
      <w:r>
        <w:rPr>
          <w:rFonts w:ascii="Times New Roman" w:hAnsi="Times New Roman"/>
          <w:bCs/>
        </w:rPr>
        <w:t xml:space="preserve"> </w:t>
      </w:r>
      <w:r w:rsidRPr="006E4F58">
        <w:rPr>
          <w:rFonts w:ascii="Times New Roman" w:hAnsi="Times New Roman"/>
          <w:bCs/>
        </w:rPr>
        <w:t>24-4.7 for the duration of the Contract, even if IC §24-4.7 is preempted by federal law.</w:t>
      </w:r>
    </w:p>
    <w:p w14:paraId="048DECC8" w14:textId="77777777" w:rsidR="00105BA6" w:rsidRPr="006E4F58" w:rsidRDefault="00105BA6" w:rsidP="00105BA6">
      <w:pPr>
        <w:rPr>
          <w:rFonts w:ascii="Times New Roman" w:hAnsi="Times New Roman"/>
        </w:rPr>
      </w:pPr>
    </w:p>
    <w:p w14:paraId="53C1564C" w14:textId="77777777" w:rsidR="00105BA6" w:rsidRDefault="00105BA6" w:rsidP="00105BA6">
      <w:pPr>
        <w:rPr>
          <w:rFonts w:ascii="Times New Roman" w:hAnsi="Times New Roman"/>
          <w:b/>
        </w:rPr>
      </w:pPr>
    </w:p>
    <w:p w14:paraId="3B1890CE" w14:textId="77777777" w:rsidR="00105BA6" w:rsidRDefault="00105BA6" w:rsidP="00105BA6">
      <w:pPr>
        <w:rPr>
          <w:rFonts w:ascii="Times New Roman" w:hAnsi="Times New Roman"/>
          <w:b/>
        </w:rPr>
      </w:pPr>
    </w:p>
    <w:p w14:paraId="3877F798" w14:textId="77777777" w:rsidR="00105BA6" w:rsidRDefault="00105BA6" w:rsidP="00105BA6">
      <w:pPr>
        <w:rPr>
          <w:rFonts w:ascii="Times New Roman" w:hAnsi="Times New Roman"/>
        </w:rPr>
      </w:pPr>
      <w:r w:rsidRPr="006E4F58">
        <w:rPr>
          <w:rFonts w:ascii="Times New Roman" w:hAnsi="Times New Roman"/>
          <w:b/>
        </w:rPr>
        <w:t>11. Condition of Payment</w:t>
      </w:r>
      <w:r w:rsidRPr="006E4F58">
        <w:rPr>
          <w:rFonts w:ascii="Times New Roman" w:hAnsi="Times New Roman"/>
        </w:rPr>
        <w:t xml:space="preserve">.  </w:t>
      </w:r>
    </w:p>
    <w:p w14:paraId="6D624401" w14:textId="77777777" w:rsidR="00105BA6" w:rsidRPr="006E4F58" w:rsidRDefault="00105BA6" w:rsidP="00105BA6">
      <w:pPr>
        <w:rPr>
          <w:rFonts w:ascii="Times New Roman" w:hAnsi="Times New Roman"/>
        </w:rPr>
      </w:pPr>
      <w:r w:rsidRPr="006E4F58">
        <w:rPr>
          <w:rFonts w:ascii="Times New Roman" w:hAnsi="Times New Roman"/>
        </w:rPr>
        <w:t xml:space="preserve">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hAnsi="Times New Roman"/>
        </w:rPr>
        <w:t>rules</w:t>
      </w:r>
      <w:proofErr w:type="gramEnd"/>
      <w:r w:rsidRPr="006E4F58">
        <w:rPr>
          <w:rFonts w:ascii="Times New Roman" w:hAnsi="Times New Roman"/>
        </w:rPr>
        <w:t xml:space="preserve"> and regulations. The State shall not be required to pay for work found to be unsatisfactory, inconsistent with this Contract </w:t>
      </w:r>
      <w:r>
        <w:rPr>
          <w:rFonts w:ascii="Times New Roman" w:hAnsi="Times New Roman"/>
        </w:rPr>
        <w:t>or performed in violation of any</w:t>
      </w:r>
      <w:r w:rsidRPr="006E4F58">
        <w:rPr>
          <w:rFonts w:ascii="Times New Roman" w:hAnsi="Times New Roman"/>
        </w:rPr>
        <w:t xml:space="preserve"> federal, </w:t>
      </w:r>
      <w:proofErr w:type="gramStart"/>
      <w:r w:rsidRPr="006E4F58">
        <w:rPr>
          <w:rFonts w:ascii="Times New Roman" w:hAnsi="Times New Roman"/>
        </w:rPr>
        <w:t>state</w:t>
      </w:r>
      <w:proofErr w:type="gramEnd"/>
      <w:r w:rsidRPr="006E4F58">
        <w:rPr>
          <w:rFonts w:ascii="Times New Roman" w:hAnsi="Times New Roman"/>
        </w:rPr>
        <w:t xml:space="preserve"> or local statute, ordinance, rule or regulation.</w:t>
      </w:r>
    </w:p>
    <w:p w14:paraId="6DD7C6A2" w14:textId="77777777" w:rsidR="00105BA6" w:rsidRPr="006E4F58" w:rsidRDefault="00105BA6" w:rsidP="00105BA6">
      <w:pPr>
        <w:rPr>
          <w:rFonts w:ascii="Times New Roman" w:hAnsi="Times New Roman"/>
        </w:rPr>
      </w:pPr>
    </w:p>
    <w:p w14:paraId="09EC20D4" w14:textId="77777777" w:rsidR="00105BA6" w:rsidRDefault="00105BA6" w:rsidP="00105BA6">
      <w:pPr>
        <w:rPr>
          <w:rFonts w:ascii="Times New Roman" w:hAnsi="Times New Roman"/>
        </w:rPr>
      </w:pPr>
      <w:r w:rsidRPr="006E4F58">
        <w:rPr>
          <w:rFonts w:ascii="Times New Roman" w:hAnsi="Times New Roman"/>
          <w:b/>
        </w:rPr>
        <w:t>12.  Confidentiality of State Information</w:t>
      </w:r>
      <w:r w:rsidRPr="006E4F58">
        <w:rPr>
          <w:rFonts w:ascii="Times New Roman" w:hAnsi="Times New Roman"/>
        </w:rPr>
        <w:t xml:space="preserve">.  </w:t>
      </w:r>
    </w:p>
    <w:p w14:paraId="42B40EC0" w14:textId="77777777" w:rsidR="00105BA6" w:rsidRPr="006E4F58" w:rsidRDefault="00105BA6" w:rsidP="00105BA6">
      <w:pPr>
        <w:rPr>
          <w:rFonts w:ascii="Times New Roman" w:hAnsi="Times New Roman"/>
        </w:rPr>
      </w:pPr>
      <w:r w:rsidRPr="006E4F58">
        <w:rPr>
          <w:rFonts w:ascii="Times New Roman" w:hAnsi="Times New Roman"/>
        </w:rPr>
        <w:t xml:space="preserve">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hAnsi="Times New Roman"/>
        </w:rPr>
        <w:t>upon</w:t>
      </w:r>
      <w:proofErr w:type="gramEnd"/>
      <w:r w:rsidRPr="006E4F58">
        <w:rPr>
          <w:rFonts w:ascii="Times New Roman" w:hAnsi="Times New Roman"/>
        </w:rPr>
        <w:t xml:space="preserve"> or disclosed to the Contractor for the purpose of this Contract will not be disclosed to or discussed with third parties without the prior written consent of the State.</w:t>
      </w:r>
    </w:p>
    <w:p w14:paraId="10A6BC43" w14:textId="77777777" w:rsidR="00105BA6" w:rsidRPr="006E4F58" w:rsidRDefault="00105BA6" w:rsidP="00105BA6">
      <w:pPr>
        <w:rPr>
          <w:rFonts w:ascii="Times New Roman" w:hAnsi="Times New Roman"/>
        </w:rPr>
      </w:pPr>
    </w:p>
    <w:p w14:paraId="67910804" w14:textId="77777777" w:rsidR="00105BA6" w:rsidRPr="006E4F58" w:rsidRDefault="00105BA6" w:rsidP="00105BA6">
      <w:pPr>
        <w:rPr>
          <w:rFonts w:ascii="Times New Roman" w:hAnsi="Times New Roman"/>
        </w:rPr>
      </w:pPr>
      <w:r w:rsidRPr="006E4F58">
        <w:rPr>
          <w:rFonts w:ascii="Times New Roman" w:hAnsi="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Pr>
          <w:rFonts w:ascii="Times New Roman" w:hAnsi="Times New Roman"/>
        </w:rPr>
        <w:t xml:space="preserve"> </w:t>
      </w:r>
      <w:r w:rsidRPr="006E4F58">
        <w:rPr>
          <w:rFonts w:ascii="Times New Roman" w:hAnsi="Times New Roman"/>
        </w:rPr>
        <w:t>4-1-10 and IC §</w:t>
      </w:r>
      <w:r>
        <w:rPr>
          <w:rFonts w:ascii="Times New Roman" w:hAnsi="Times New Roman"/>
        </w:rPr>
        <w:t xml:space="preserve"> </w:t>
      </w:r>
      <w:r w:rsidRPr="006E4F58">
        <w:rPr>
          <w:rFonts w:ascii="Times New Roman" w:hAnsi="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1ED6BB4" w14:textId="77777777" w:rsidR="00105BA6" w:rsidRPr="006E4F58" w:rsidRDefault="00105BA6" w:rsidP="00105BA6">
      <w:pPr>
        <w:rPr>
          <w:rFonts w:ascii="Times New Roman" w:hAnsi="Times New Roman"/>
        </w:rPr>
      </w:pPr>
    </w:p>
    <w:p w14:paraId="4C49A198" w14:textId="77777777" w:rsidR="00105BA6" w:rsidRPr="006E4F58" w:rsidRDefault="00105BA6" w:rsidP="00105BA6">
      <w:pPr>
        <w:rPr>
          <w:rFonts w:ascii="Times New Roman" w:hAnsi="Times New Roman"/>
          <w:b/>
        </w:rPr>
      </w:pPr>
      <w:r w:rsidRPr="006E4F58">
        <w:rPr>
          <w:rFonts w:ascii="Times New Roman" w:hAnsi="Times New Roman"/>
          <w:b/>
        </w:rPr>
        <w:t xml:space="preserve">13.  Continuity of Services.   </w:t>
      </w:r>
    </w:p>
    <w:p w14:paraId="3FC92FD1" w14:textId="77777777" w:rsidR="00105BA6" w:rsidRPr="006E4F58" w:rsidRDefault="00105BA6" w:rsidP="00105BA6">
      <w:pPr>
        <w:ind w:left="720"/>
        <w:rPr>
          <w:rFonts w:ascii="Times New Roman" w:hAnsi="Times New Roman"/>
        </w:rPr>
      </w:pPr>
      <w:r w:rsidRPr="006E4F58">
        <w:rPr>
          <w:rFonts w:ascii="Times New Roman" w:hAnsi="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243C3879" w14:textId="77777777" w:rsidR="00105BA6" w:rsidRPr="007412B2" w:rsidRDefault="00105BA6" w:rsidP="00105BA6">
      <w:pPr>
        <w:pStyle w:val="ListParagraph"/>
        <w:widowControl/>
        <w:numPr>
          <w:ilvl w:val="0"/>
          <w:numId w:val="8"/>
        </w:numPr>
        <w:rPr>
          <w:rFonts w:ascii="Times New Roman" w:hAnsi="Times New Roman"/>
        </w:rPr>
      </w:pPr>
      <w:bookmarkStart w:id="71" w:name="_Toc236554569"/>
      <w:r w:rsidRPr="007412B2">
        <w:rPr>
          <w:rFonts w:ascii="Times New Roman" w:hAnsi="Times New Roman"/>
        </w:rPr>
        <w:t xml:space="preserve">Furnish </w:t>
      </w:r>
      <w:ins w:id="72" w:author="Eliezer Strassfeld" w:date="2021-02-23T08:33:00Z">
        <w:r w:rsidR="00493CA4">
          <w:rPr>
            <w:rFonts w:ascii="Times New Roman" w:hAnsi="Times New Roman"/>
          </w:rPr>
          <w:t xml:space="preserve">the </w:t>
        </w:r>
      </w:ins>
      <w:r w:rsidRPr="007412B2">
        <w:rPr>
          <w:rFonts w:ascii="Times New Roman" w:hAnsi="Times New Roman"/>
        </w:rPr>
        <w:t>phase-in training</w:t>
      </w:r>
      <w:ins w:id="73" w:author="Eliezer Strassfeld" w:date="2021-02-23T08:33:00Z">
        <w:r w:rsidR="00493CA4">
          <w:rPr>
            <w:rFonts w:ascii="Times New Roman" w:hAnsi="Times New Roman"/>
          </w:rPr>
          <w:t xml:space="preserve"> agreed to in the Transition Plan (as </w:t>
        </w:r>
      </w:ins>
      <w:ins w:id="74" w:author="Eliezer Strassfeld" w:date="2021-02-23T08:34:00Z">
        <w:r w:rsidR="00493CA4">
          <w:rPr>
            <w:rFonts w:ascii="Times New Roman" w:hAnsi="Times New Roman"/>
          </w:rPr>
          <w:t>defined</w:t>
        </w:r>
      </w:ins>
      <w:ins w:id="75" w:author="Eliezer Strassfeld" w:date="2021-02-23T08:33:00Z">
        <w:r w:rsidR="00493CA4">
          <w:rPr>
            <w:rFonts w:ascii="Times New Roman" w:hAnsi="Times New Roman"/>
          </w:rPr>
          <w:t xml:space="preserve"> in Section</w:t>
        </w:r>
      </w:ins>
      <w:ins w:id="76" w:author="Eliezer Strassfeld" w:date="2021-02-23T08:34:00Z">
        <w:r w:rsidR="00493CA4">
          <w:rPr>
            <w:rFonts w:ascii="Times New Roman" w:hAnsi="Times New Roman"/>
          </w:rPr>
          <w:t xml:space="preserve"> 13.B.2)</w:t>
        </w:r>
      </w:ins>
      <w:r w:rsidRPr="007412B2">
        <w:rPr>
          <w:rFonts w:ascii="Times New Roman" w:hAnsi="Times New Roman"/>
        </w:rPr>
        <w:t>; and</w:t>
      </w:r>
      <w:bookmarkEnd w:id="71"/>
    </w:p>
    <w:p w14:paraId="354F41BD" w14:textId="77777777" w:rsidR="00105BA6" w:rsidRPr="007412B2" w:rsidRDefault="00105BA6" w:rsidP="00105BA6">
      <w:pPr>
        <w:pStyle w:val="ListParagraph"/>
        <w:widowControl/>
        <w:numPr>
          <w:ilvl w:val="0"/>
          <w:numId w:val="8"/>
        </w:numPr>
        <w:ind w:right="-360"/>
        <w:rPr>
          <w:rFonts w:ascii="Times New Roman" w:hAnsi="Times New Roman"/>
        </w:rPr>
      </w:pPr>
      <w:r w:rsidRPr="007412B2">
        <w:rPr>
          <w:rFonts w:ascii="Times New Roman" w:hAnsi="Times New Roman"/>
        </w:rPr>
        <w:lastRenderedPageBreak/>
        <w:t xml:space="preserve">Exercise its best efforts and cooperation to </w:t>
      </w:r>
      <w:proofErr w:type="gramStart"/>
      <w:r w:rsidRPr="007412B2">
        <w:rPr>
          <w:rFonts w:ascii="Times New Roman" w:hAnsi="Times New Roman"/>
        </w:rPr>
        <w:t>effect</w:t>
      </w:r>
      <w:proofErr w:type="gramEnd"/>
      <w:r w:rsidRPr="007412B2">
        <w:rPr>
          <w:rFonts w:ascii="Times New Roman" w:hAnsi="Times New Roman"/>
        </w:rPr>
        <w:t xml:space="preserve"> an orderly and efficient transition to a successor</w:t>
      </w:r>
      <w:ins w:id="77" w:author="Eliezer Strassfeld" w:date="2021-02-23T08:34:00Z">
        <w:r w:rsidR="00493CA4">
          <w:rPr>
            <w:rFonts w:ascii="Times New Roman" w:hAnsi="Times New Roman"/>
          </w:rPr>
          <w:t>, to the extent provided in the Transition Plan</w:t>
        </w:r>
      </w:ins>
      <w:r w:rsidRPr="007412B2">
        <w:rPr>
          <w:rFonts w:ascii="Times New Roman" w:hAnsi="Times New Roman"/>
        </w:rPr>
        <w:t>.</w:t>
      </w:r>
    </w:p>
    <w:p w14:paraId="3C99C9F3" w14:textId="77777777" w:rsidR="00105BA6" w:rsidRPr="006E4F58" w:rsidRDefault="00105BA6" w:rsidP="00105BA6">
      <w:pPr>
        <w:rPr>
          <w:rFonts w:ascii="Times New Roman" w:hAnsi="Times New Roman"/>
        </w:rPr>
      </w:pPr>
    </w:p>
    <w:p w14:paraId="72E54465" w14:textId="77777777" w:rsidR="00105BA6" w:rsidRPr="006E4F58" w:rsidRDefault="00105BA6" w:rsidP="00105BA6">
      <w:pPr>
        <w:ind w:firstLine="720"/>
        <w:rPr>
          <w:rFonts w:ascii="Times New Roman" w:hAnsi="Times New Roman"/>
        </w:rPr>
      </w:pPr>
      <w:r w:rsidRPr="006E4F58">
        <w:rPr>
          <w:rFonts w:ascii="Times New Roman" w:hAnsi="Times New Roman"/>
        </w:rPr>
        <w:t>B.  The Contractor shall, upon the State's written notice:</w:t>
      </w:r>
    </w:p>
    <w:p w14:paraId="607DBDB7" w14:textId="77777777" w:rsidR="00105BA6" w:rsidRPr="006E4F58" w:rsidRDefault="00105BA6" w:rsidP="00105BA6">
      <w:pPr>
        <w:widowControl/>
        <w:numPr>
          <w:ilvl w:val="0"/>
          <w:numId w:val="4"/>
        </w:numPr>
        <w:tabs>
          <w:tab w:val="clear" w:pos="360"/>
        </w:tabs>
        <w:ind w:left="1260"/>
        <w:rPr>
          <w:rFonts w:ascii="Times New Roman" w:hAnsi="Times New Roman"/>
        </w:rPr>
      </w:pPr>
      <w:r w:rsidRPr="006E4F58">
        <w:rPr>
          <w:rFonts w:ascii="Times New Roman" w:hAnsi="Times New Roman"/>
        </w:rPr>
        <w:t xml:space="preserve">Furnish </w:t>
      </w:r>
      <w:ins w:id="78" w:author="Eliezer Strassfeld" w:date="2021-02-23T08:34:00Z">
        <w:r w:rsidR="00493CA4">
          <w:rPr>
            <w:rFonts w:ascii="Times New Roman" w:hAnsi="Times New Roman"/>
          </w:rPr>
          <w:t xml:space="preserve">the </w:t>
        </w:r>
      </w:ins>
      <w:r w:rsidRPr="006E4F58">
        <w:rPr>
          <w:rFonts w:ascii="Times New Roman" w:hAnsi="Times New Roman"/>
        </w:rPr>
        <w:t>phase-in, phase-out services</w:t>
      </w:r>
      <w:ins w:id="79" w:author="Eliezer Strassfeld" w:date="2021-02-23T08:34:00Z">
        <w:r w:rsidR="00493CA4">
          <w:rPr>
            <w:rFonts w:ascii="Times New Roman" w:hAnsi="Times New Roman"/>
          </w:rPr>
          <w:t xml:space="preserve"> agreed to in the Transition Plan</w:t>
        </w:r>
      </w:ins>
      <w:r w:rsidRPr="006E4F58">
        <w:rPr>
          <w:rFonts w:ascii="Times New Roman" w:hAnsi="Times New Roman"/>
        </w:rPr>
        <w:t xml:space="preserve"> for up to sixty (60) days after this Contract expires; and</w:t>
      </w:r>
    </w:p>
    <w:p w14:paraId="52E40C64" w14:textId="77777777" w:rsidR="00105BA6" w:rsidRPr="006E4F58" w:rsidRDefault="00105BA6" w:rsidP="00105BA6">
      <w:pPr>
        <w:widowControl/>
        <w:numPr>
          <w:ilvl w:val="0"/>
          <w:numId w:val="4"/>
        </w:numPr>
        <w:tabs>
          <w:tab w:val="clear" w:pos="360"/>
        </w:tabs>
        <w:ind w:left="1260"/>
        <w:rPr>
          <w:rFonts w:ascii="Times New Roman" w:hAnsi="Times New Roman"/>
        </w:rPr>
      </w:pPr>
      <w:r w:rsidRPr="006E4F58">
        <w:rPr>
          <w:rFonts w:ascii="Times New Roman" w:hAnsi="Times New Roman"/>
        </w:rPr>
        <w:t>Negotiate in good faith a plan with a successor to determine the nature and extent of phase-in, phase-out services required</w:t>
      </w:r>
      <w:ins w:id="80" w:author="Eliezer Strassfeld" w:date="2021-02-23T08:34:00Z">
        <w:r w:rsidR="00493CA4">
          <w:rPr>
            <w:rFonts w:ascii="Times New Roman" w:hAnsi="Times New Roman"/>
          </w:rPr>
          <w:t xml:space="preserve"> (the “Transition Plan”)</w:t>
        </w:r>
      </w:ins>
      <w:r w:rsidRPr="006E4F58">
        <w:rPr>
          <w:rFonts w:ascii="Times New Roman" w:hAnsi="Times New Roman"/>
        </w:rPr>
        <w:t xml:space="preserve">. The </w:t>
      </w:r>
      <w:del w:id="81" w:author="Eliezer Strassfeld" w:date="2021-02-23T08:35:00Z">
        <w:r w:rsidRPr="006E4F58" w:rsidDel="00493CA4">
          <w:rPr>
            <w:rFonts w:ascii="Times New Roman" w:hAnsi="Times New Roman"/>
          </w:rPr>
          <w:delText xml:space="preserve">plan </w:delText>
        </w:r>
      </w:del>
      <w:ins w:id="82" w:author="Eliezer Strassfeld" w:date="2021-02-23T08:35:00Z">
        <w:r w:rsidR="00493CA4">
          <w:rPr>
            <w:rFonts w:ascii="Times New Roman" w:hAnsi="Times New Roman"/>
          </w:rPr>
          <w:t xml:space="preserve">Transition Plan </w:t>
        </w:r>
      </w:ins>
      <w:r w:rsidRPr="006E4F58">
        <w:rPr>
          <w:rFonts w:ascii="Times New Roman" w:hAnsi="Times New Roman"/>
        </w:rPr>
        <w:t xml:space="preserve">shall specify a training program and a date for transferring responsibilities for each division of work described in the </w:t>
      </w:r>
      <w:proofErr w:type="gramStart"/>
      <w:r w:rsidRPr="006E4F58">
        <w:rPr>
          <w:rFonts w:ascii="Times New Roman" w:hAnsi="Times New Roman"/>
        </w:rPr>
        <w:t>plan, and</w:t>
      </w:r>
      <w:proofErr w:type="gramEnd"/>
      <w:r w:rsidRPr="006E4F58">
        <w:rPr>
          <w:rFonts w:ascii="Times New Roman" w:hAnsi="Times New Roman"/>
        </w:rPr>
        <w:t xml:space="preserve"> shall be subject to the State's approval. The Contractor shall</w:t>
      </w:r>
      <w:ins w:id="83" w:author="Eliezer Strassfeld" w:date="2021-02-23T08:35:00Z">
        <w:r w:rsidR="00493CA4">
          <w:rPr>
            <w:rFonts w:ascii="Times New Roman" w:hAnsi="Times New Roman"/>
          </w:rPr>
          <w:t>, to the extent provided in the Transition Plan,</w:t>
        </w:r>
      </w:ins>
      <w:r w:rsidRPr="006E4F58">
        <w:rPr>
          <w:rFonts w:ascii="Times New Roman" w:hAnsi="Times New Roman"/>
        </w:rPr>
        <w:t xml:space="preserve"> provide sufficient experienced personnel during the phase-in, phase-out period to ensure that the services called for by this Contract are maintained at the required level of proficiency.</w:t>
      </w:r>
    </w:p>
    <w:p w14:paraId="11BC3C49" w14:textId="77777777" w:rsidR="00105BA6" w:rsidRPr="006E4F58" w:rsidRDefault="00105BA6" w:rsidP="00105BA6">
      <w:pPr>
        <w:rPr>
          <w:rFonts w:ascii="Times New Roman" w:hAnsi="Times New Roman"/>
        </w:rPr>
      </w:pPr>
    </w:p>
    <w:p w14:paraId="7D617BD5" w14:textId="77777777" w:rsidR="00105BA6" w:rsidRPr="006E4F58" w:rsidRDefault="00105BA6" w:rsidP="00105BA6">
      <w:pPr>
        <w:ind w:left="720"/>
        <w:rPr>
          <w:rFonts w:ascii="Times New Roman" w:hAnsi="Times New Roman"/>
        </w:rPr>
      </w:pPr>
      <w:r w:rsidRPr="006E4F58">
        <w:rPr>
          <w:rFonts w:ascii="Times New Roman" w:hAnsi="Times New Roman"/>
        </w:rPr>
        <w:t xml:space="preserve">C.  The Contractor shall allow as many </w:t>
      </w:r>
      <w:ins w:id="84" w:author="Eliezer Strassfeld" w:date="2021-02-23T08:38:00Z">
        <w:r w:rsidR="00493CA4">
          <w:rPr>
            <w:rFonts w:ascii="Times New Roman" w:hAnsi="Times New Roman"/>
          </w:rPr>
          <w:t>Exclusive P</w:t>
        </w:r>
      </w:ins>
      <w:del w:id="85" w:author="Eliezer Strassfeld" w:date="2021-02-23T08:38:00Z">
        <w:r w:rsidRPr="006E4F58" w:rsidDel="00493CA4">
          <w:rPr>
            <w:rFonts w:ascii="Times New Roman" w:hAnsi="Times New Roman"/>
          </w:rPr>
          <w:delText>p</w:delText>
        </w:r>
      </w:del>
      <w:r w:rsidRPr="006E4F58">
        <w:rPr>
          <w:rFonts w:ascii="Times New Roman" w:hAnsi="Times New Roman"/>
        </w:rPr>
        <w:t xml:space="preserve">ersonnel </w:t>
      </w:r>
      <w:ins w:id="86" w:author="Eliezer Strassfeld" w:date="2021-02-23T08:38:00Z">
        <w:r w:rsidR="00493CA4">
          <w:rPr>
            <w:rFonts w:ascii="Times New Roman" w:hAnsi="Times New Roman"/>
          </w:rPr>
          <w:t xml:space="preserve">(as defined hereinafter) </w:t>
        </w:r>
      </w:ins>
      <w:r w:rsidRPr="006E4F58">
        <w:rPr>
          <w:rFonts w:ascii="Times New Roman" w:hAnsi="Times New Roman"/>
        </w:rPr>
        <w:t>as practicable to remain on the job to help the successor maintain the continuity and consistency of the services required by this Contract. The Contractor also shall disclose</w:t>
      </w:r>
      <w:ins w:id="87" w:author="Eliezer Strassfeld" w:date="2021-02-23T08:38:00Z">
        <w:r w:rsidR="00493CA4">
          <w:rPr>
            <w:rFonts w:ascii="Times New Roman" w:hAnsi="Times New Roman"/>
          </w:rPr>
          <w:t xml:space="preserve"> (to the extent permitted by applicable law)</w:t>
        </w:r>
      </w:ins>
      <w:r w:rsidRPr="006E4F58">
        <w:rPr>
          <w:rFonts w:ascii="Times New Roman" w:hAnsi="Times New Roman"/>
        </w:rPr>
        <w:t xml:space="preserve"> necessary personnel records and allow the successor to conduct on-site interviews with these employees. If selected </w:t>
      </w:r>
      <w:ins w:id="88" w:author="Eliezer Strassfeld" w:date="2021-02-23T08:39:00Z">
        <w:r w:rsidR="00493CA4">
          <w:rPr>
            <w:rFonts w:ascii="Times New Roman" w:hAnsi="Times New Roman"/>
          </w:rPr>
          <w:t>Exclusive P</w:t>
        </w:r>
        <w:r w:rsidR="00493CA4" w:rsidRPr="006E4F58">
          <w:rPr>
            <w:rFonts w:ascii="Times New Roman" w:hAnsi="Times New Roman"/>
          </w:rPr>
          <w:t xml:space="preserve">ersonnel </w:t>
        </w:r>
      </w:ins>
      <w:del w:id="89" w:author="Eliezer Strassfeld" w:date="2021-02-23T08:39:00Z">
        <w:r w:rsidRPr="006E4F58" w:rsidDel="00493CA4">
          <w:rPr>
            <w:rFonts w:ascii="Times New Roman" w:hAnsi="Times New Roman"/>
          </w:rPr>
          <w:delText xml:space="preserve">employees </w:delText>
        </w:r>
      </w:del>
      <w:r w:rsidRPr="006E4F58">
        <w:rPr>
          <w:rFonts w:ascii="Times New Roman" w:hAnsi="Times New Roman"/>
        </w:rPr>
        <w:t>are agreeable to the change, the Contractor shall release them at a mutually agreeable date and negotiate transfer of their earned fringe benefits to the successor.</w:t>
      </w:r>
      <w:ins w:id="90" w:author="Eliezer Strassfeld" w:date="2021-02-23T08:39:00Z">
        <w:r w:rsidR="00493CA4">
          <w:rPr>
            <w:rFonts w:ascii="Times New Roman" w:hAnsi="Times New Roman"/>
          </w:rPr>
          <w:t xml:space="preserve"> “Exclusive Personnel” means employees of the Contract</w:t>
        </w:r>
      </w:ins>
      <w:ins w:id="91" w:author="Eliezer Strassfeld" w:date="2021-02-23T08:40:00Z">
        <w:r w:rsidR="00493CA4">
          <w:rPr>
            <w:rFonts w:ascii="Times New Roman" w:hAnsi="Times New Roman"/>
          </w:rPr>
          <w:t xml:space="preserve">or that have worked exclusively on this Contract during the preceding year. </w:t>
        </w:r>
      </w:ins>
    </w:p>
    <w:p w14:paraId="1FD886E1" w14:textId="77777777" w:rsidR="00105BA6" w:rsidRPr="006E4F58" w:rsidRDefault="00105BA6" w:rsidP="00105BA6">
      <w:pPr>
        <w:rPr>
          <w:rFonts w:ascii="Times New Roman" w:hAnsi="Times New Roman"/>
        </w:rPr>
      </w:pPr>
    </w:p>
    <w:p w14:paraId="50BB19D0" w14:textId="77777777" w:rsidR="00105BA6" w:rsidRPr="006E4F58" w:rsidRDefault="00105BA6" w:rsidP="00105BA6">
      <w:pPr>
        <w:ind w:left="720"/>
        <w:rPr>
          <w:rFonts w:ascii="Times New Roman" w:hAnsi="Times New Roman"/>
        </w:rPr>
      </w:pPr>
      <w:r w:rsidRPr="006E4F58">
        <w:rPr>
          <w:rFonts w:ascii="Times New Roman" w:hAnsi="Times New Roman"/>
        </w:rPr>
        <w:t>D.  The Contractor shall be reimbursed for all reasonable phase-in, phase-out costs (i.e., costs incurred within the agreed period after contract expiration that result from phase-in, phase-out operations).</w:t>
      </w:r>
    </w:p>
    <w:p w14:paraId="34DA239E" w14:textId="77777777" w:rsidR="00105BA6" w:rsidRPr="006E4F58" w:rsidRDefault="00105BA6" w:rsidP="00105BA6">
      <w:pPr>
        <w:rPr>
          <w:rFonts w:ascii="Times New Roman" w:hAnsi="Times New Roman"/>
          <w:b/>
        </w:rPr>
      </w:pPr>
    </w:p>
    <w:p w14:paraId="2F95432F" w14:textId="77777777" w:rsidR="00105BA6" w:rsidRDefault="00105BA6" w:rsidP="00105BA6">
      <w:pPr>
        <w:rPr>
          <w:rFonts w:ascii="Times New Roman" w:hAnsi="Times New Roman"/>
          <w:b/>
        </w:rPr>
      </w:pPr>
    </w:p>
    <w:p w14:paraId="0C3F334D" w14:textId="77777777" w:rsidR="00105BA6" w:rsidRPr="006E4F58" w:rsidRDefault="00105BA6" w:rsidP="00105BA6">
      <w:pPr>
        <w:rPr>
          <w:rFonts w:ascii="Times New Roman" w:hAnsi="Times New Roman"/>
          <w:b/>
        </w:rPr>
      </w:pPr>
      <w:r w:rsidRPr="006E4F58">
        <w:rPr>
          <w:rFonts w:ascii="Times New Roman" w:hAnsi="Times New Roman"/>
          <w:b/>
        </w:rPr>
        <w:t xml:space="preserve">14.  Debarment and Suspension. </w:t>
      </w:r>
    </w:p>
    <w:p w14:paraId="6F9FC08D" w14:textId="77777777" w:rsidR="00105BA6" w:rsidRPr="006E4F58" w:rsidRDefault="00105BA6" w:rsidP="00105BA6">
      <w:pPr>
        <w:ind w:left="720"/>
        <w:rPr>
          <w:rFonts w:ascii="Times New Roman" w:hAnsi="Times New Roman"/>
        </w:rPr>
      </w:pPr>
      <w:r w:rsidRPr="006E4F58">
        <w:rPr>
          <w:rFonts w:ascii="Times New Roman" w:hAnsi="Times New Roman"/>
        </w:rPr>
        <w:t xml:space="preserve">A.  The Contractor certifies by </w:t>
      </w:r>
      <w:proofErr w:type="gramStart"/>
      <w:r w:rsidRPr="006E4F58">
        <w:rPr>
          <w:rFonts w:ascii="Times New Roman" w:hAnsi="Times New Roman"/>
        </w:rPr>
        <w:t>entering into</w:t>
      </w:r>
      <w:proofErr w:type="gramEnd"/>
      <w:r w:rsidRPr="006E4F58">
        <w:rPr>
          <w:rFonts w:ascii="Times New Roman" w:hAnsi="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5EAAC82C" w14:textId="77777777" w:rsidR="00105BA6" w:rsidRPr="006E4F58" w:rsidRDefault="00105BA6" w:rsidP="00105BA6">
      <w:pPr>
        <w:rPr>
          <w:rFonts w:ascii="Times New Roman" w:hAnsi="Times New Roman"/>
        </w:rPr>
      </w:pPr>
      <w:r w:rsidRPr="006E4F58">
        <w:rPr>
          <w:rFonts w:ascii="Times New Roman" w:hAnsi="Times New Roman"/>
        </w:rPr>
        <w:t xml:space="preserve">  </w:t>
      </w:r>
    </w:p>
    <w:p w14:paraId="58CE3000" w14:textId="77777777" w:rsidR="00105BA6" w:rsidRPr="006E4F58" w:rsidRDefault="00105BA6" w:rsidP="00105BA6">
      <w:pPr>
        <w:ind w:left="720"/>
        <w:rPr>
          <w:rFonts w:ascii="Times New Roman" w:hAnsi="Times New Roman"/>
        </w:rPr>
      </w:pPr>
      <w:r w:rsidRPr="006E4F58">
        <w:rPr>
          <w:rFonts w:ascii="Times New Roman" w:hAnsi="Times New Roman"/>
        </w:rPr>
        <w:t xml:space="preserve">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w:t>
      </w:r>
      <w:r w:rsidRPr="006E4F58">
        <w:rPr>
          <w:rFonts w:ascii="Times New Roman" w:hAnsi="Times New Roman"/>
        </w:rPr>
        <w:lastRenderedPageBreak/>
        <w:t>subcontractor for work to be performed under this Contract.</w:t>
      </w:r>
    </w:p>
    <w:p w14:paraId="79145F0A" w14:textId="77777777" w:rsidR="00105BA6" w:rsidRPr="006E4F58" w:rsidRDefault="00105BA6" w:rsidP="00105BA6">
      <w:pPr>
        <w:rPr>
          <w:rFonts w:ascii="Times New Roman" w:hAnsi="Times New Roman"/>
        </w:rPr>
      </w:pPr>
    </w:p>
    <w:p w14:paraId="1D8F0A2E" w14:textId="77777777" w:rsidR="00105BA6" w:rsidRDefault="00105BA6" w:rsidP="00105BA6">
      <w:pPr>
        <w:rPr>
          <w:rFonts w:ascii="Times New Roman" w:hAnsi="Times New Roman"/>
        </w:rPr>
      </w:pPr>
      <w:r w:rsidRPr="006E4F58">
        <w:rPr>
          <w:rFonts w:ascii="Times New Roman" w:hAnsi="Times New Roman"/>
          <w:b/>
        </w:rPr>
        <w:t>15.  Default by State</w:t>
      </w:r>
      <w:r w:rsidRPr="006E4F58">
        <w:rPr>
          <w:rFonts w:ascii="Times New Roman" w:hAnsi="Times New Roman"/>
        </w:rPr>
        <w:t>.</w:t>
      </w:r>
    </w:p>
    <w:p w14:paraId="138650D1" w14:textId="77777777" w:rsidR="00105BA6" w:rsidRPr="006E4F58" w:rsidRDefault="00105BA6" w:rsidP="00105BA6">
      <w:pPr>
        <w:rPr>
          <w:rFonts w:ascii="Times New Roman" w:hAnsi="Times New Roman"/>
        </w:rPr>
      </w:pPr>
      <w:r w:rsidRPr="006E4F58">
        <w:rPr>
          <w:rFonts w:ascii="Times New Roman" w:hAnsi="Times New Roman"/>
        </w:rPr>
        <w:t>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2D72E0E" w14:textId="77777777" w:rsidR="00105BA6" w:rsidRDefault="00105BA6" w:rsidP="00105BA6">
      <w:pPr>
        <w:rPr>
          <w:rFonts w:ascii="Times New Roman" w:hAnsi="Times New Roman"/>
          <w:b/>
        </w:rPr>
      </w:pPr>
    </w:p>
    <w:p w14:paraId="340E978B" w14:textId="77777777" w:rsidR="00105BA6" w:rsidRPr="006E4F58" w:rsidRDefault="00105BA6" w:rsidP="00105BA6">
      <w:pPr>
        <w:rPr>
          <w:rFonts w:ascii="Times New Roman" w:hAnsi="Times New Roman"/>
          <w:b/>
        </w:rPr>
      </w:pPr>
      <w:r w:rsidRPr="006E4F58">
        <w:rPr>
          <w:rFonts w:ascii="Times New Roman" w:hAnsi="Times New Roman"/>
          <w:b/>
        </w:rPr>
        <w:t>16.  Disputes.</w:t>
      </w:r>
    </w:p>
    <w:p w14:paraId="2ED87BC6" w14:textId="77777777" w:rsidR="00105BA6" w:rsidRPr="006E4F58" w:rsidRDefault="00105BA6" w:rsidP="00105BA6">
      <w:pPr>
        <w:ind w:left="720"/>
        <w:rPr>
          <w:rFonts w:ascii="Times New Roman" w:hAnsi="Times New Roman"/>
        </w:rPr>
      </w:pPr>
      <w:r>
        <w:rPr>
          <w:rFonts w:ascii="Times New Roman" w:hAnsi="Times New Roman"/>
        </w:rPr>
        <w:t>A.  Should any disputes</w:t>
      </w:r>
      <w:r w:rsidRPr="006E4F58">
        <w:rPr>
          <w:rFonts w:ascii="Times New Roman" w:hAnsi="Times New Roman"/>
        </w:rPr>
        <w:t xml:space="preserve"> arise with respect to this Contract, the Contractor and the State agree to act immediately to resolve such disputes. Time is of the essence in the resolution of disputes.  </w:t>
      </w:r>
    </w:p>
    <w:p w14:paraId="42113152" w14:textId="77777777" w:rsidR="00105BA6" w:rsidRPr="006E4F58" w:rsidRDefault="00105BA6" w:rsidP="00105BA6">
      <w:pPr>
        <w:rPr>
          <w:rFonts w:ascii="Times New Roman" w:hAnsi="Times New Roman"/>
        </w:rPr>
      </w:pPr>
    </w:p>
    <w:p w14:paraId="289E0130" w14:textId="77777777" w:rsidR="00105BA6" w:rsidRPr="006E4F58" w:rsidRDefault="00105BA6" w:rsidP="00105BA6">
      <w:pPr>
        <w:ind w:left="720"/>
        <w:rPr>
          <w:rFonts w:ascii="Times New Roman" w:hAnsi="Times New Roman"/>
        </w:rPr>
      </w:pPr>
      <w:r w:rsidRPr="006E4F58">
        <w:rPr>
          <w:rFonts w:ascii="Times New Roman" w:hAnsi="Times New Roman"/>
        </w:rPr>
        <w:t xml:space="preserve">B.  The Contractor agrees that, the existence of a dispute notwithstanding, it will continue without delay to carry out </w:t>
      </w:r>
      <w:proofErr w:type="gramStart"/>
      <w:r w:rsidRPr="006E4F58">
        <w:rPr>
          <w:rFonts w:ascii="Times New Roman" w:hAnsi="Times New Roman"/>
        </w:rPr>
        <w:t>all of</w:t>
      </w:r>
      <w:proofErr w:type="gramEnd"/>
      <w:r w:rsidRPr="006E4F58">
        <w:rPr>
          <w:rFonts w:ascii="Times New Roman" w:hAnsi="Times New Roman"/>
        </w:rPr>
        <w:t xml:space="preserve">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hAnsi="Times New Roman"/>
        </w:rPr>
        <w:t>as a result of</w:t>
      </w:r>
      <w:proofErr w:type="gramEnd"/>
      <w:r w:rsidRPr="006E4F58">
        <w:rPr>
          <w:rFonts w:ascii="Times New Roman" w:hAnsi="Times New Roman"/>
        </w:rPr>
        <w:t xml:space="preserve"> such failure to proceed shall be borne by the Contractor, and the Contractor shall make no claim against the State for such costs. </w:t>
      </w:r>
    </w:p>
    <w:p w14:paraId="50A06594" w14:textId="77777777" w:rsidR="00105BA6" w:rsidRDefault="00105BA6" w:rsidP="00105BA6">
      <w:pPr>
        <w:rPr>
          <w:rFonts w:ascii="Times New Roman" w:hAnsi="Times New Roman"/>
        </w:rPr>
      </w:pPr>
    </w:p>
    <w:p w14:paraId="3465C21F" w14:textId="77777777" w:rsidR="00105BA6" w:rsidRPr="009C3620" w:rsidRDefault="00105BA6" w:rsidP="00105BA6">
      <w:pPr>
        <w:ind w:left="720"/>
        <w:rPr>
          <w:rFonts w:ascii="Times New Roman" w:hAnsi="Times New Roman"/>
          <w:color w:val="666666"/>
        </w:rPr>
      </w:pPr>
      <w:r w:rsidRPr="009C3620">
        <w:rPr>
          <w:rFonts w:ascii="Times New Roman" w:hAnsi="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Pr>
          <w:rFonts w:ascii="Times New Roman" w:hAnsi="Times New Roman"/>
        </w:rPr>
        <w:t xml:space="preserve"> </w:t>
      </w:r>
      <w:r w:rsidRPr="009C3620">
        <w:rPr>
          <w:rFonts w:ascii="Times New Roman" w:hAnsi="Times New Roman"/>
        </w:rPr>
        <w:t>The notice shall include</w:t>
      </w:r>
      <w:r>
        <w:rPr>
          <w:rFonts w:ascii="Times New Roman" w:hAnsi="Times New Roman"/>
        </w:rPr>
        <w:t>:</w:t>
      </w:r>
      <w:r w:rsidRPr="009C3620">
        <w:rPr>
          <w:rFonts w:ascii="Times New Roman" w:hAnsi="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rPr>
        <w:t>in order to</w:t>
      </w:r>
      <w:proofErr w:type="gramEnd"/>
      <w:r w:rsidRPr="009C3620">
        <w:rPr>
          <w:rFonts w:ascii="Times New Roman" w:hAnsi="Times New Roman"/>
        </w:rPr>
        <w:t xml:space="preserve"> resolve the dispute; the Notice may also afford the parties the opportunity to make presentations and enter into further negotiations. Within </w:t>
      </w:r>
      <w:r>
        <w:rPr>
          <w:rFonts w:ascii="Times New Roman" w:hAnsi="Times New Roman"/>
        </w:rPr>
        <w:t>thirty (</w:t>
      </w:r>
      <w:r w:rsidRPr="009C3620">
        <w:rPr>
          <w:rFonts w:ascii="Times New Roman" w:hAnsi="Times New Roman"/>
        </w:rPr>
        <w:t>30</w:t>
      </w:r>
      <w:r>
        <w:rPr>
          <w:rFonts w:ascii="Times New Roman" w:hAnsi="Times New Roman"/>
        </w:rPr>
        <w:t>)</w:t>
      </w:r>
      <w:r w:rsidRPr="009C3620">
        <w:rPr>
          <w:rFonts w:ascii="Times New Roman" w:hAnsi="Times New Roman"/>
        </w:rPr>
        <w:t xml:space="preserve"> business days of the conclusion of the final presentations, the Commissioner shall issue a written decision and furnish it to both parties.  The Commissioner’s decision shall be the final and conclusive administrative decision unless either party serves on the Commissioner and the other party, within ten</w:t>
      </w:r>
      <w:r>
        <w:rPr>
          <w:rFonts w:ascii="Times New Roman" w:hAnsi="Times New Roman"/>
        </w:rPr>
        <w:t xml:space="preserve"> (10)</w:t>
      </w:r>
      <w:r w:rsidRPr="009C3620">
        <w:rPr>
          <w:rFonts w:ascii="Times New Roman" w:hAnsi="Times New Roman"/>
        </w:rPr>
        <w:t xml:space="preserve"> business days after receipt of the Commissioner’s decision, a written request for reconsideration and modification of the written decision. If the Commissioner does not modify the written decision within </w:t>
      </w:r>
      <w:r>
        <w:rPr>
          <w:rFonts w:ascii="Times New Roman" w:hAnsi="Times New Roman"/>
        </w:rPr>
        <w:t>thirty (</w:t>
      </w:r>
      <w:r w:rsidRPr="009C3620">
        <w:rPr>
          <w:rFonts w:ascii="Times New Roman" w:hAnsi="Times New Roman"/>
        </w:rPr>
        <w:t>30</w:t>
      </w:r>
      <w:r>
        <w:rPr>
          <w:rFonts w:ascii="Times New Roman" w:hAnsi="Times New Roman"/>
        </w:rPr>
        <w:t>)</w:t>
      </w:r>
      <w:r w:rsidRPr="009C3620">
        <w:rPr>
          <w:rFonts w:ascii="Times New Roman" w:hAnsi="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ED4F38E" w14:textId="77777777" w:rsidR="00105BA6" w:rsidRPr="009C3620" w:rsidRDefault="00105BA6" w:rsidP="00105BA6">
      <w:pPr>
        <w:rPr>
          <w:rFonts w:ascii="Times New Roman" w:hAnsi="Times New Roman"/>
        </w:rPr>
      </w:pPr>
    </w:p>
    <w:p w14:paraId="0A9075B1" w14:textId="77777777" w:rsidR="00105BA6" w:rsidRPr="009C3620" w:rsidRDefault="00105BA6" w:rsidP="00105BA6">
      <w:pPr>
        <w:ind w:left="720"/>
        <w:rPr>
          <w:rFonts w:ascii="Times New Roman" w:hAnsi="Times New Roman"/>
        </w:rPr>
      </w:pPr>
      <w:r w:rsidRPr="009C3620">
        <w:rPr>
          <w:rFonts w:ascii="Times New Roman" w:hAnsi="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2FFB861" w14:textId="77777777" w:rsidR="00105BA6" w:rsidRPr="009C3620" w:rsidRDefault="00105BA6" w:rsidP="00105BA6">
      <w:pPr>
        <w:rPr>
          <w:rFonts w:ascii="Times New Roman" w:hAnsi="Times New Roman"/>
        </w:rPr>
      </w:pPr>
    </w:p>
    <w:p w14:paraId="07513A1B" w14:textId="77777777" w:rsidR="00105BA6" w:rsidRPr="009C3620" w:rsidRDefault="00105BA6" w:rsidP="00105BA6">
      <w:pPr>
        <w:ind w:left="720"/>
        <w:rPr>
          <w:rFonts w:ascii="Times New Roman" w:hAnsi="Times New Roman"/>
        </w:rPr>
      </w:pPr>
      <w:r w:rsidRPr="009C3620">
        <w:rPr>
          <w:rFonts w:ascii="Times New Roman" w:hAnsi="Times New Roman"/>
        </w:rPr>
        <w:t xml:space="preserve">E. With the written approval of the Commissioner of the Indiana Department of </w:t>
      </w:r>
      <w:r w:rsidRPr="009C3620">
        <w:rPr>
          <w:rFonts w:ascii="Times New Roman" w:hAnsi="Times New Roman"/>
        </w:rPr>
        <w:lastRenderedPageBreak/>
        <w:t>Administration, the parties may agree to forego the process described in subdivision C. relating to submission of the dispute to the Commissioner.</w:t>
      </w:r>
    </w:p>
    <w:p w14:paraId="522EE19E" w14:textId="77777777" w:rsidR="00105BA6" w:rsidRPr="009C3620" w:rsidRDefault="00105BA6" w:rsidP="00105BA6">
      <w:pPr>
        <w:rPr>
          <w:rFonts w:ascii="Times New Roman" w:hAnsi="Times New Roman"/>
        </w:rPr>
      </w:pPr>
    </w:p>
    <w:p w14:paraId="6B9252FF" w14:textId="77777777" w:rsidR="00105BA6" w:rsidRDefault="00105BA6" w:rsidP="00105BA6">
      <w:pPr>
        <w:ind w:left="720"/>
        <w:rPr>
          <w:rFonts w:ascii="Times New Roman" w:hAnsi="Times New Roman"/>
        </w:rPr>
      </w:pPr>
      <w:r w:rsidRPr="009C3620">
        <w:rPr>
          <w:rFonts w:ascii="Times New Roman" w:hAnsi="Times New Roman"/>
        </w:rPr>
        <w:t>F. This paragraph shall not be construed to abrogate provisions of I</w:t>
      </w:r>
      <w:r>
        <w:rPr>
          <w:rFonts w:ascii="Times New Roman" w:hAnsi="Times New Roman"/>
        </w:rPr>
        <w:t xml:space="preserve">C § </w:t>
      </w:r>
      <w:r w:rsidRPr="009C3620">
        <w:rPr>
          <w:rFonts w:ascii="Times New Roman" w:hAnsi="Times New Roman"/>
        </w:rPr>
        <w:t>4-6-2-11 in situations where dispute resolution efforts lead to a compromise of claims in favor of the State as described in that statute. </w:t>
      </w:r>
      <w:proofErr w:type="gramStart"/>
      <w:r w:rsidRPr="009C3620">
        <w:rPr>
          <w:rFonts w:ascii="Times New Roman" w:hAnsi="Times New Roman"/>
        </w:rPr>
        <w:t>In particular, releases</w:t>
      </w:r>
      <w:proofErr w:type="gramEnd"/>
      <w:r w:rsidRPr="009C3620">
        <w:rPr>
          <w:rFonts w:ascii="Times New Roman" w:hAnsi="Times New Roman"/>
        </w:rPr>
        <w:t xml:space="preserve"> or settlement agreements involving releases of legal claims or potential legal claims of the state should be proc</w:t>
      </w:r>
      <w:r>
        <w:rPr>
          <w:rFonts w:ascii="Times New Roman" w:hAnsi="Times New Roman"/>
        </w:rPr>
        <w:t xml:space="preserve">essed consistent with IC § </w:t>
      </w:r>
      <w:r w:rsidRPr="009C3620">
        <w:rPr>
          <w:rFonts w:ascii="Times New Roman" w:hAnsi="Times New Roman"/>
        </w:rPr>
        <w:t>4-6-2-11, which requires approval of the Governor and Attorney General.</w:t>
      </w:r>
    </w:p>
    <w:p w14:paraId="6786F05A" w14:textId="77777777" w:rsidR="00105BA6" w:rsidRPr="006E4F58" w:rsidRDefault="00105BA6" w:rsidP="00105BA6">
      <w:pPr>
        <w:rPr>
          <w:rFonts w:ascii="Times New Roman" w:hAnsi="Times New Roman"/>
        </w:rPr>
      </w:pPr>
    </w:p>
    <w:p w14:paraId="3EBFA64E" w14:textId="77777777" w:rsidR="00105BA6" w:rsidRDefault="00105BA6" w:rsidP="00105BA6">
      <w:pPr>
        <w:keepNext/>
        <w:rPr>
          <w:rFonts w:ascii="Times New Roman" w:hAnsi="Times New Roman"/>
        </w:rPr>
      </w:pPr>
      <w:r w:rsidRPr="006E4F58">
        <w:rPr>
          <w:rFonts w:ascii="Times New Roman" w:hAnsi="Times New Roman"/>
          <w:b/>
        </w:rPr>
        <w:t>17.  Drug-Free Workplace Certification.</w:t>
      </w:r>
      <w:r w:rsidRPr="006E4F58">
        <w:rPr>
          <w:rFonts w:ascii="Times New Roman" w:hAnsi="Times New Roman"/>
        </w:rPr>
        <w:t xml:space="preserve">  </w:t>
      </w:r>
    </w:p>
    <w:p w14:paraId="595BD09B" w14:textId="77777777" w:rsidR="00105BA6" w:rsidRPr="006E4F58" w:rsidRDefault="00105BA6" w:rsidP="00105BA6">
      <w:pPr>
        <w:keepNext/>
        <w:rPr>
          <w:rFonts w:ascii="Times New Roman" w:hAnsi="Times New Roman"/>
        </w:rPr>
      </w:pPr>
      <w:r w:rsidRPr="006E4F58">
        <w:rPr>
          <w:rFonts w:ascii="Times New Roman" w:hAnsi="Times New Roman"/>
        </w:rPr>
        <w:t>As required by</w:t>
      </w:r>
      <w:r w:rsidRPr="006E4F58">
        <w:rPr>
          <w:rFonts w:ascii="Times New Roman" w:hAnsi="Times New Roman"/>
          <w:b/>
        </w:rPr>
        <w:t xml:space="preserve"> </w:t>
      </w:r>
      <w:r w:rsidRPr="006E4F58">
        <w:rPr>
          <w:rFonts w:ascii="Times New Roman" w:hAnsi="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325EB515" w14:textId="77777777" w:rsidR="00105BA6" w:rsidRPr="006E4F58" w:rsidRDefault="00105BA6" w:rsidP="00105BA6">
      <w:pPr>
        <w:rPr>
          <w:rFonts w:ascii="Times New Roman" w:hAnsi="Times New Roman"/>
        </w:rPr>
      </w:pPr>
    </w:p>
    <w:p w14:paraId="7655BA3F" w14:textId="77777777" w:rsidR="00105BA6" w:rsidRPr="006E4F58" w:rsidRDefault="00105BA6" w:rsidP="00105BA6">
      <w:pPr>
        <w:rPr>
          <w:rFonts w:ascii="Times New Roman" w:hAnsi="Times New Roman"/>
        </w:rPr>
      </w:pPr>
      <w:r w:rsidRPr="006E4F58">
        <w:rPr>
          <w:rFonts w:ascii="Times New Roman" w:hAnsi="Times New Roman"/>
        </w:rPr>
        <w:t xml:space="preserve">In addition to the provisions of the above paragraph, if the total amount set forth in this Contract is </w:t>
      </w:r>
      <w:proofErr w:type="gramStart"/>
      <w:r w:rsidRPr="006E4F58">
        <w:rPr>
          <w:rFonts w:ascii="Times New Roman" w:hAnsi="Times New Roman"/>
        </w:rPr>
        <w:t>in excess of</w:t>
      </w:r>
      <w:proofErr w:type="gramEnd"/>
      <w:r w:rsidRPr="006E4F58">
        <w:rPr>
          <w:rFonts w:ascii="Times New Roman" w:hAnsi="Times New Roman"/>
        </w:rPr>
        <w:t xml:space="preserve"> $25,000.00, the Contractor certifies and agrees that it will provide a drug-free workplace by:</w:t>
      </w:r>
    </w:p>
    <w:p w14:paraId="51D6F800" w14:textId="77777777" w:rsidR="00105BA6" w:rsidRPr="006E4F58" w:rsidRDefault="00105BA6" w:rsidP="00105BA6">
      <w:pPr>
        <w:rPr>
          <w:rFonts w:ascii="Times New Roman" w:hAnsi="Times New Roman"/>
        </w:rPr>
      </w:pPr>
    </w:p>
    <w:p w14:paraId="3EF4EE3E"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hAnsi="Times New Roman"/>
        </w:rPr>
        <w:t>prohibition;</w:t>
      </w:r>
      <w:proofErr w:type="gramEnd"/>
      <w:r w:rsidRPr="006E4F58">
        <w:rPr>
          <w:rFonts w:ascii="Times New Roman" w:hAnsi="Times New Roman"/>
        </w:rPr>
        <w:t xml:space="preserve"> </w:t>
      </w:r>
    </w:p>
    <w:p w14:paraId="55649CFC" w14:textId="77777777" w:rsidR="00105BA6" w:rsidRPr="006E4F58" w:rsidRDefault="00105BA6" w:rsidP="00105BA6">
      <w:pPr>
        <w:rPr>
          <w:rFonts w:ascii="Times New Roman" w:hAnsi="Times New Roman"/>
        </w:rPr>
      </w:pPr>
    </w:p>
    <w:p w14:paraId="0FE74EEF"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Establishing a drug-free awareness program to inform its employees of</w:t>
      </w:r>
      <w:r>
        <w:rPr>
          <w:rFonts w:ascii="Times New Roman" w:hAnsi="Times New Roman"/>
        </w:rPr>
        <w:t>:</w:t>
      </w:r>
      <w:r w:rsidRPr="006E4F58">
        <w:rPr>
          <w:rFonts w:ascii="Times New Roman" w:hAnsi="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hAnsi="Times New Roman"/>
        </w:rPr>
        <w:t>workplace;</w:t>
      </w:r>
      <w:proofErr w:type="gramEnd"/>
    </w:p>
    <w:p w14:paraId="37CBE311" w14:textId="77777777" w:rsidR="00105BA6" w:rsidRPr="006E4F58" w:rsidRDefault="00105BA6" w:rsidP="00105BA6">
      <w:pPr>
        <w:rPr>
          <w:rFonts w:ascii="Times New Roman" w:hAnsi="Times New Roman"/>
        </w:rPr>
      </w:pPr>
    </w:p>
    <w:p w14:paraId="23D2DE84"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Notifying all employees in the statement required by subparagraph (A) above that as a condition of continued employment, the employee will</w:t>
      </w:r>
      <w:r>
        <w:rPr>
          <w:rFonts w:ascii="Times New Roman" w:hAnsi="Times New Roman"/>
        </w:rPr>
        <w:t>:</w:t>
      </w:r>
      <w:r w:rsidRPr="006E4F58">
        <w:rPr>
          <w:rFonts w:ascii="Times New Roman" w:hAnsi="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hAnsi="Times New Roman"/>
        </w:rPr>
        <w:t>conviction;</w:t>
      </w:r>
      <w:proofErr w:type="gramEnd"/>
    </w:p>
    <w:p w14:paraId="6BAF3189" w14:textId="77777777" w:rsidR="00105BA6" w:rsidRPr="006E4F58" w:rsidRDefault="00105BA6" w:rsidP="00105BA6">
      <w:pPr>
        <w:rPr>
          <w:rFonts w:ascii="Times New Roman" w:hAnsi="Times New Roman"/>
        </w:rPr>
      </w:pPr>
    </w:p>
    <w:p w14:paraId="3B0C4ED4"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hAnsi="Times New Roman"/>
        </w:rPr>
        <w:t>conviction;</w:t>
      </w:r>
      <w:proofErr w:type="gramEnd"/>
    </w:p>
    <w:p w14:paraId="6238F0CF" w14:textId="77777777" w:rsidR="00105BA6" w:rsidRPr="006E4F58" w:rsidRDefault="00105BA6" w:rsidP="00105BA6">
      <w:pPr>
        <w:rPr>
          <w:rFonts w:ascii="Times New Roman" w:hAnsi="Times New Roman"/>
        </w:rPr>
      </w:pPr>
    </w:p>
    <w:p w14:paraId="3D7B0E37"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 xml:space="preserve">Within thirty (30) days after receiving notice under subdivision (C)(2) above of a conviction, imposing the following sanctions or remedial measures on any employee who </w:t>
      </w:r>
      <w:r w:rsidRPr="006E4F58">
        <w:rPr>
          <w:rFonts w:ascii="Times New Roman" w:hAnsi="Times New Roman"/>
        </w:rPr>
        <w:lastRenderedPageBreak/>
        <w:t xml:space="preserve">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34DD25BA" w14:textId="77777777" w:rsidR="00105BA6" w:rsidRPr="006E4F58" w:rsidRDefault="00105BA6" w:rsidP="00105BA6">
      <w:pPr>
        <w:rPr>
          <w:rFonts w:ascii="Times New Roman" w:hAnsi="Times New Roman"/>
        </w:rPr>
      </w:pPr>
    </w:p>
    <w:p w14:paraId="22FD30EE" w14:textId="77777777" w:rsidR="00105BA6" w:rsidRPr="006E4F58" w:rsidRDefault="00105BA6" w:rsidP="00105BA6">
      <w:pPr>
        <w:widowControl/>
        <w:numPr>
          <w:ilvl w:val="0"/>
          <w:numId w:val="5"/>
        </w:numPr>
        <w:tabs>
          <w:tab w:val="clear" w:pos="360"/>
          <w:tab w:val="left" w:pos="-1440"/>
          <w:tab w:val="num" w:pos="720"/>
        </w:tabs>
        <w:ind w:left="720"/>
        <w:rPr>
          <w:rFonts w:ascii="Times New Roman" w:hAnsi="Times New Roman"/>
        </w:rPr>
      </w:pPr>
      <w:r w:rsidRPr="006E4F58">
        <w:rPr>
          <w:rFonts w:ascii="Times New Roman" w:hAnsi="Times New Roman"/>
        </w:rPr>
        <w:t>Making a good faith effort to maintain a drug-free workplace through the implementation of subparagraphs (A) through (E) above.</w:t>
      </w:r>
    </w:p>
    <w:p w14:paraId="664AE490" w14:textId="77777777" w:rsidR="00105BA6" w:rsidRPr="006E4F58" w:rsidRDefault="00105BA6" w:rsidP="00105BA6">
      <w:pPr>
        <w:tabs>
          <w:tab w:val="left" w:pos="-1440"/>
        </w:tabs>
        <w:rPr>
          <w:rFonts w:ascii="Times New Roman" w:hAnsi="Times New Roman"/>
        </w:rPr>
      </w:pPr>
    </w:p>
    <w:p w14:paraId="622F5ACD" w14:textId="77777777" w:rsidR="00105BA6" w:rsidRDefault="00105BA6" w:rsidP="00105BA6">
      <w:pPr>
        <w:rPr>
          <w:rFonts w:ascii="Times New Roman" w:hAnsi="Times New Roman"/>
          <w:iCs/>
          <w:color w:val="000000"/>
        </w:rPr>
      </w:pPr>
      <w:r w:rsidRPr="006E4F58">
        <w:rPr>
          <w:rFonts w:ascii="Times New Roman" w:hAnsi="Times New Roman"/>
          <w:b/>
        </w:rPr>
        <w:t xml:space="preserve">18.  Employment Eligibility Verification. </w:t>
      </w:r>
      <w:r>
        <w:rPr>
          <w:rFonts w:ascii="Times New Roman" w:hAnsi="Times New Roman"/>
          <w:iCs/>
          <w:color w:val="000000"/>
        </w:rPr>
        <w:t xml:space="preserve"> </w:t>
      </w:r>
    </w:p>
    <w:p w14:paraId="4DBB594B" w14:textId="77777777" w:rsidR="00105BA6" w:rsidRPr="006E4F58" w:rsidRDefault="00105BA6" w:rsidP="00105BA6">
      <w:pPr>
        <w:rPr>
          <w:rFonts w:ascii="Times New Roman" w:hAnsi="Times New Roman"/>
          <w:iCs/>
          <w:color w:val="000000"/>
        </w:rPr>
      </w:pPr>
      <w:r w:rsidRPr="006E4F58">
        <w:rPr>
          <w:rFonts w:ascii="Times New Roman" w:hAnsi="Times New Roman"/>
          <w:iCs/>
          <w:color w:val="000000"/>
        </w:rPr>
        <w:t>As required by IC §</w:t>
      </w:r>
      <w:r>
        <w:rPr>
          <w:rFonts w:ascii="Times New Roman" w:hAnsi="Times New Roman"/>
          <w:iCs/>
          <w:color w:val="000000"/>
        </w:rPr>
        <w:t xml:space="preserve"> </w:t>
      </w:r>
      <w:r w:rsidRPr="006E4F58">
        <w:rPr>
          <w:rFonts w:ascii="Times New Roman" w:hAnsi="Times New Roman"/>
          <w:iCs/>
          <w:color w:val="000000"/>
        </w:rPr>
        <w:t>22-5-1.7, the Contractor swears or affirms under the penalties of perjury that the Contractor does not knowingly employ an unauthorized alien.  The Contractor further agrees that:</w:t>
      </w:r>
    </w:p>
    <w:p w14:paraId="275D5E86" w14:textId="77777777" w:rsidR="00105BA6" w:rsidRPr="006E4F58" w:rsidRDefault="00105BA6" w:rsidP="00105BA6">
      <w:pPr>
        <w:rPr>
          <w:rFonts w:ascii="Times New Roman" w:hAnsi="Times New Roman"/>
          <w:iCs/>
          <w:color w:val="000000"/>
        </w:rPr>
      </w:pPr>
    </w:p>
    <w:p w14:paraId="44001112" w14:textId="77777777" w:rsidR="00105BA6" w:rsidRPr="006E4F58" w:rsidRDefault="00105BA6" w:rsidP="00105BA6">
      <w:pPr>
        <w:ind w:left="720"/>
        <w:rPr>
          <w:rFonts w:ascii="Times New Roman" w:hAnsi="Times New Roman"/>
          <w:iCs/>
          <w:color w:val="000000"/>
        </w:rPr>
      </w:pPr>
      <w:r w:rsidRPr="006E4F58">
        <w:rPr>
          <w:rFonts w:ascii="Times New Roman" w:hAnsi="Times New Roman"/>
          <w:iCs/>
          <w:color w:val="000000"/>
        </w:rPr>
        <w:t>A.  The Contractor shall enroll in and verify the work eligibility status of all his/her/its newly hired employees through the E-Verify program as defined in IC §</w:t>
      </w:r>
      <w:r>
        <w:rPr>
          <w:rFonts w:ascii="Times New Roman" w:hAnsi="Times New Roman"/>
          <w:iCs/>
          <w:color w:val="000000"/>
        </w:rPr>
        <w:t xml:space="preserve"> </w:t>
      </w:r>
      <w:r w:rsidRPr="006E4F58">
        <w:rPr>
          <w:rFonts w:ascii="Times New Roman" w:hAnsi="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519BC9F0" w14:textId="77777777" w:rsidR="00105BA6" w:rsidRPr="006E4F58" w:rsidRDefault="00105BA6" w:rsidP="00105BA6">
      <w:pPr>
        <w:rPr>
          <w:rFonts w:ascii="Times New Roman" w:hAnsi="Times New Roman"/>
          <w:iCs/>
          <w:color w:val="000000"/>
        </w:rPr>
      </w:pPr>
    </w:p>
    <w:p w14:paraId="609ED354" w14:textId="77777777" w:rsidR="00105BA6" w:rsidRPr="006E4F58" w:rsidRDefault="00105BA6" w:rsidP="00105BA6">
      <w:pPr>
        <w:ind w:left="720"/>
        <w:rPr>
          <w:rFonts w:ascii="Times New Roman" w:hAnsi="Times New Roman"/>
          <w:iCs/>
          <w:color w:val="000000"/>
        </w:rPr>
      </w:pPr>
      <w:r w:rsidRPr="006E4F58">
        <w:rPr>
          <w:rFonts w:ascii="Times New Roman" w:hAnsi="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481E20DF" w14:textId="77777777" w:rsidR="00105BA6" w:rsidRPr="006E4F58" w:rsidRDefault="00105BA6" w:rsidP="00105BA6">
      <w:pPr>
        <w:rPr>
          <w:rFonts w:ascii="Times New Roman" w:hAnsi="Times New Roman"/>
          <w:iCs/>
          <w:color w:val="000000"/>
        </w:rPr>
      </w:pPr>
    </w:p>
    <w:p w14:paraId="46DFDF4E" w14:textId="77777777" w:rsidR="00105BA6" w:rsidRPr="006E4F58" w:rsidRDefault="00105BA6" w:rsidP="00105BA6">
      <w:pPr>
        <w:ind w:left="720"/>
        <w:rPr>
          <w:rFonts w:ascii="Times New Roman" w:hAnsi="Times New Roman"/>
          <w:iCs/>
          <w:color w:val="000000"/>
        </w:rPr>
      </w:pPr>
      <w:r w:rsidRPr="006E4F58">
        <w:rPr>
          <w:rFonts w:ascii="Times New Roman" w:hAnsi="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Pr>
          <w:rFonts w:ascii="Times New Roman" w:hAnsi="Times New Roman"/>
          <w:iCs/>
          <w:color w:val="000000"/>
        </w:rPr>
        <w:t xml:space="preserve"> </w:t>
      </w:r>
      <w:r w:rsidRPr="006E4F58">
        <w:rPr>
          <w:rFonts w:ascii="Times New Roman" w:hAnsi="Times New Roman"/>
          <w:iCs/>
          <w:color w:val="000000"/>
        </w:rPr>
        <w:t>The Contractor agrees to maintain this certification throughout the duration of the term of a contract with a subcontractor.</w:t>
      </w:r>
    </w:p>
    <w:p w14:paraId="15869A71" w14:textId="77777777" w:rsidR="00105BA6" w:rsidRPr="006E4F58" w:rsidRDefault="00105BA6" w:rsidP="00105BA6">
      <w:pPr>
        <w:rPr>
          <w:rFonts w:ascii="Times New Roman" w:hAnsi="Times New Roman"/>
          <w:iCs/>
          <w:color w:val="000000"/>
        </w:rPr>
      </w:pPr>
    </w:p>
    <w:p w14:paraId="67DF9220" w14:textId="77777777" w:rsidR="00105BA6" w:rsidRPr="006E4F58" w:rsidRDefault="00105BA6" w:rsidP="00105BA6">
      <w:pPr>
        <w:rPr>
          <w:rFonts w:ascii="Times New Roman" w:hAnsi="Times New Roman"/>
          <w:iCs/>
          <w:color w:val="000000"/>
        </w:rPr>
      </w:pPr>
      <w:r w:rsidRPr="006E4F58">
        <w:rPr>
          <w:rFonts w:ascii="Times New Roman" w:hAnsi="Times New Roman"/>
          <w:iCs/>
          <w:color w:val="000000"/>
        </w:rPr>
        <w:t>The State may terminate for default if the Contractor fails to cure a breach of this provision no later than thirty (30) days after being notified by the State.</w:t>
      </w:r>
    </w:p>
    <w:p w14:paraId="06F5D4DB" w14:textId="77777777" w:rsidR="00105BA6" w:rsidRPr="006E4F58" w:rsidRDefault="00105BA6" w:rsidP="00105BA6">
      <w:pPr>
        <w:rPr>
          <w:rFonts w:ascii="Times New Roman" w:hAnsi="Times New Roman"/>
        </w:rPr>
      </w:pPr>
    </w:p>
    <w:p w14:paraId="1FF3995F" w14:textId="77777777" w:rsidR="00105BA6" w:rsidRDefault="00105BA6" w:rsidP="00105BA6">
      <w:pPr>
        <w:rPr>
          <w:rFonts w:ascii="Times New Roman" w:hAnsi="Times New Roman"/>
        </w:rPr>
      </w:pPr>
      <w:r w:rsidRPr="006E4F58">
        <w:rPr>
          <w:rFonts w:ascii="Times New Roman" w:hAnsi="Times New Roman"/>
          <w:b/>
        </w:rPr>
        <w:t>19.  Employment Option</w:t>
      </w:r>
      <w:r w:rsidRPr="006E4F58">
        <w:rPr>
          <w:rFonts w:ascii="Times New Roman" w:hAnsi="Times New Roman"/>
        </w:rPr>
        <w:t xml:space="preserve">.  </w:t>
      </w:r>
    </w:p>
    <w:p w14:paraId="5F4F93BF" w14:textId="77777777" w:rsidR="00105BA6" w:rsidRPr="006E4F58" w:rsidRDefault="00105BA6" w:rsidP="00105BA6">
      <w:pPr>
        <w:rPr>
          <w:rFonts w:ascii="Times New Roman" w:hAnsi="Times New Roman"/>
        </w:rPr>
      </w:pPr>
      <w:r w:rsidRPr="006E4F58">
        <w:rPr>
          <w:rFonts w:ascii="Times New Roman" w:hAnsi="Times New Roman"/>
        </w:rPr>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0AE3F61C" w14:textId="77777777" w:rsidR="00105BA6" w:rsidRPr="006E4F58" w:rsidRDefault="00105BA6" w:rsidP="00105BA6">
      <w:pPr>
        <w:rPr>
          <w:rFonts w:ascii="Times New Roman" w:hAnsi="Times New Roman"/>
        </w:rPr>
      </w:pPr>
    </w:p>
    <w:p w14:paraId="66653CFA" w14:textId="77777777" w:rsidR="00105BA6" w:rsidRDefault="00105BA6" w:rsidP="00105BA6">
      <w:pPr>
        <w:rPr>
          <w:rFonts w:ascii="Times New Roman" w:hAnsi="Times New Roman"/>
        </w:rPr>
      </w:pPr>
      <w:r w:rsidRPr="006E4F58">
        <w:rPr>
          <w:rFonts w:ascii="Times New Roman" w:hAnsi="Times New Roman"/>
          <w:b/>
        </w:rPr>
        <w:t>20.  Force Majeure</w:t>
      </w:r>
      <w:r w:rsidRPr="006E4F58">
        <w:rPr>
          <w:rFonts w:ascii="Times New Roman" w:hAnsi="Times New Roman"/>
        </w:rPr>
        <w:t xml:space="preserve">.  </w:t>
      </w:r>
    </w:p>
    <w:p w14:paraId="54E1347C" w14:textId="77777777" w:rsidR="00105BA6" w:rsidRPr="006E4F58" w:rsidRDefault="00105BA6" w:rsidP="00105BA6">
      <w:pPr>
        <w:rPr>
          <w:rFonts w:ascii="Times New Roman" w:hAnsi="Times New Roman"/>
        </w:rPr>
      </w:pPr>
      <w:proofErr w:type="gramStart"/>
      <w:r w:rsidRPr="006E4F58">
        <w:rPr>
          <w:rFonts w:ascii="Times New Roman" w:hAnsi="Times New Roman"/>
        </w:rPr>
        <w:t>In the event that</w:t>
      </w:r>
      <w:proofErr w:type="gramEnd"/>
      <w:r w:rsidRPr="006E4F58">
        <w:rPr>
          <w:rFonts w:ascii="Times New Roman" w:hAnsi="Times New Roman"/>
        </w:rPr>
        <w:t xml:space="preserve">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w:t>
      </w:r>
      <w:r w:rsidRPr="006E4F58">
        <w:rPr>
          <w:rFonts w:ascii="Times New Roman" w:hAnsi="Times New Roman"/>
        </w:rPr>
        <w:lastRenderedPageBreak/>
        <w:t>Majeure Event, the party whose ability to perform has not been so affected may, by giving written notice, terminate this Contract.</w:t>
      </w:r>
    </w:p>
    <w:p w14:paraId="5EA767F0" w14:textId="77777777" w:rsidR="00105BA6" w:rsidRPr="006E4F58" w:rsidRDefault="00105BA6" w:rsidP="00105BA6">
      <w:pPr>
        <w:rPr>
          <w:rFonts w:ascii="Times New Roman" w:hAnsi="Times New Roman"/>
        </w:rPr>
      </w:pPr>
    </w:p>
    <w:p w14:paraId="574B5BCC" w14:textId="77777777" w:rsidR="00105BA6" w:rsidRDefault="00105BA6" w:rsidP="00105BA6">
      <w:pPr>
        <w:rPr>
          <w:rFonts w:ascii="Times New Roman" w:hAnsi="Times New Roman"/>
        </w:rPr>
      </w:pPr>
      <w:r w:rsidRPr="006E4F58">
        <w:rPr>
          <w:rFonts w:ascii="Times New Roman" w:hAnsi="Times New Roman"/>
          <w:b/>
        </w:rPr>
        <w:t>21.  Funding Cancellation</w:t>
      </w:r>
      <w:r>
        <w:rPr>
          <w:rFonts w:ascii="Times New Roman" w:hAnsi="Times New Roman"/>
        </w:rPr>
        <w:t xml:space="preserve">.  </w:t>
      </w:r>
    </w:p>
    <w:p w14:paraId="010D7363" w14:textId="77777777" w:rsidR="00105BA6" w:rsidRPr="006E4F58" w:rsidRDefault="00105BA6" w:rsidP="00105BA6">
      <w:pPr>
        <w:rPr>
          <w:rFonts w:ascii="Times New Roman" w:hAnsi="Times New Roman"/>
        </w:rPr>
      </w:pPr>
      <w:r>
        <w:rPr>
          <w:rFonts w:ascii="Times New Roman" w:hAnsi="Times New Roman"/>
        </w:rPr>
        <w:t>As required by Financial Management Circular 2007-1 and IC § 5-22-17-5, w</w:t>
      </w:r>
      <w:r w:rsidRPr="006E4F58">
        <w:rPr>
          <w:rFonts w:ascii="Times New Roman" w:hAnsi="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C103B02" w14:textId="77777777" w:rsidR="00105BA6" w:rsidRPr="006E4F58" w:rsidRDefault="00105BA6" w:rsidP="00105BA6">
      <w:pPr>
        <w:rPr>
          <w:rFonts w:ascii="Times New Roman" w:hAnsi="Times New Roman"/>
        </w:rPr>
      </w:pPr>
    </w:p>
    <w:p w14:paraId="15B4B5B7" w14:textId="77777777" w:rsidR="00105BA6" w:rsidRDefault="00105BA6" w:rsidP="00105BA6">
      <w:pPr>
        <w:rPr>
          <w:rFonts w:ascii="Times New Roman" w:hAnsi="Times New Roman"/>
        </w:rPr>
      </w:pPr>
      <w:r w:rsidRPr="006E4F58">
        <w:rPr>
          <w:rFonts w:ascii="Times New Roman" w:hAnsi="Times New Roman"/>
          <w:b/>
        </w:rPr>
        <w:t>22.  Governing Law</w:t>
      </w:r>
      <w:r w:rsidRPr="006E4F58">
        <w:rPr>
          <w:rFonts w:ascii="Times New Roman" w:hAnsi="Times New Roman"/>
        </w:rPr>
        <w:t xml:space="preserve">.  </w:t>
      </w:r>
    </w:p>
    <w:p w14:paraId="50ABE168" w14:textId="77777777" w:rsidR="00105BA6" w:rsidRPr="006E4F58" w:rsidRDefault="00105BA6" w:rsidP="00105BA6">
      <w:pPr>
        <w:rPr>
          <w:rFonts w:ascii="Times New Roman" w:hAnsi="Times New Roman"/>
        </w:rPr>
      </w:pPr>
      <w:r w:rsidRPr="006E4F58">
        <w:rPr>
          <w:rFonts w:ascii="Times New Roman" w:hAnsi="Times New Roman"/>
        </w:rPr>
        <w:t>This Contract shall be governed, construed, and </w:t>
      </w:r>
      <w:r w:rsidRPr="006E4F58">
        <w:rPr>
          <w:rFonts w:ascii="Times New Roman" w:hAnsi="Times New Roman"/>
          <w:color w:val="000000"/>
        </w:rPr>
        <w:t>enforced</w:t>
      </w:r>
      <w:r w:rsidRPr="006E4F58">
        <w:rPr>
          <w:rFonts w:ascii="Times New Roman" w:hAnsi="Times New Roman"/>
        </w:rPr>
        <w:t> in accordance with the laws of the State of Indiana, without regard to its conflict of laws rules. Suit, if any, must be brought in the State of Indiana.</w:t>
      </w:r>
    </w:p>
    <w:p w14:paraId="6CF327E6" w14:textId="77777777" w:rsidR="00105BA6" w:rsidRPr="006E4F58" w:rsidRDefault="00105BA6" w:rsidP="00105BA6">
      <w:pPr>
        <w:rPr>
          <w:rFonts w:ascii="Times New Roman" w:hAnsi="Times New Roman"/>
        </w:rPr>
      </w:pPr>
    </w:p>
    <w:p w14:paraId="474E8995" w14:textId="77777777" w:rsidR="00105BA6" w:rsidRDefault="00105BA6" w:rsidP="00105BA6">
      <w:pPr>
        <w:keepNext/>
        <w:rPr>
          <w:rFonts w:ascii="Times New Roman" w:hAnsi="Times New Roman"/>
          <w:b/>
        </w:rPr>
      </w:pPr>
      <w:r w:rsidRPr="006E4F58">
        <w:rPr>
          <w:rFonts w:ascii="Times New Roman" w:hAnsi="Times New Roman"/>
          <w:b/>
        </w:rPr>
        <w:t xml:space="preserve">23.  HIPAA Compliance.  </w:t>
      </w:r>
    </w:p>
    <w:p w14:paraId="2B00E9AE" w14:textId="77777777" w:rsidR="00105BA6" w:rsidRPr="006E4F58" w:rsidRDefault="00105BA6" w:rsidP="00105BA6">
      <w:pPr>
        <w:keepNext/>
        <w:rPr>
          <w:rFonts w:ascii="Times New Roman" w:hAnsi="Times New Roman"/>
        </w:rPr>
      </w:pPr>
      <w:r w:rsidRPr="006E4F58">
        <w:rPr>
          <w:rFonts w:ascii="Times New Roman" w:hAnsi="Times New Roman"/>
        </w:rPr>
        <w:t xml:space="preserve">If this Contract involves services, </w:t>
      </w:r>
      <w:proofErr w:type="gramStart"/>
      <w:r w:rsidRPr="006E4F58">
        <w:rPr>
          <w:rFonts w:ascii="Times New Roman" w:hAnsi="Times New Roman"/>
        </w:rPr>
        <w:t>activities</w:t>
      </w:r>
      <w:proofErr w:type="gramEnd"/>
      <w:r w:rsidRPr="006E4F58">
        <w:rPr>
          <w:rFonts w:ascii="Times New Roman" w:hAnsi="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5D1175CD" w14:textId="77777777" w:rsidR="00105BA6" w:rsidRPr="006E4F58" w:rsidRDefault="00105BA6" w:rsidP="00105BA6">
      <w:pPr>
        <w:rPr>
          <w:rFonts w:ascii="Times New Roman" w:hAnsi="Times New Roman"/>
          <w:b/>
        </w:rPr>
      </w:pPr>
    </w:p>
    <w:p w14:paraId="01E11F28" w14:textId="77777777" w:rsidR="00105BA6" w:rsidRDefault="00105BA6" w:rsidP="00105BA6">
      <w:pPr>
        <w:rPr>
          <w:rFonts w:ascii="Times New Roman" w:hAnsi="Times New Roman"/>
        </w:rPr>
      </w:pPr>
      <w:r w:rsidRPr="006E4F58">
        <w:rPr>
          <w:rFonts w:ascii="Times New Roman" w:hAnsi="Times New Roman"/>
          <w:b/>
        </w:rPr>
        <w:t>24.  Indemnification</w:t>
      </w:r>
      <w:r w:rsidRPr="006E4F58">
        <w:rPr>
          <w:rFonts w:ascii="Times New Roman" w:hAnsi="Times New Roman"/>
        </w:rPr>
        <w:t xml:space="preserve">.  </w:t>
      </w:r>
    </w:p>
    <w:p w14:paraId="3474E14D" w14:textId="77777777" w:rsidR="00105BA6" w:rsidRPr="006E4F58" w:rsidRDefault="00105BA6" w:rsidP="00105BA6">
      <w:pPr>
        <w:rPr>
          <w:rFonts w:ascii="Times New Roman" w:hAnsi="Times New Roman"/>
        </w:rPr>
      </w:pPr>
      <w:r w:rsidRPr="006E4F58">
        <w:rPr>
          <w:rFonts w:ascii="Times New Roman" w:hAnsi="Times New Roman"/>
        </w:rPr>
        <w:t xml:space="preserve">The Contractor agrees to indemnify, defend, and hold harmless the State, its agents, officials, and employees from all </w:t>
      </w:r>
      <w:proofErr w:type="gramStart"/>
      <w:r w:rsidRPr="006E4F58">
        <w:rPr>
          <w:rFonts w:ascii="Times New Roman" w:hAnsi="Times New Roman"/>
        </w:rPr>
        <w:t>third party</w:t>
      </w:r>
      <w:proofErr w:type="gramEnd"/>
      <w:r w:rsidRPr="006E4F58">
        <w:rPr>
          <w:rFonts w:ascii="Times New Roman" w:hAnsi="Times New Roman"/>
        </w:rPr>
        <w:t xml:space="preserve"> claims and suits including court costs, attorney’s fees, and other expenses caused by any act or omission of the Contractor and/or its subcontractors, if any, in the performance of this Contract. T</w:t>
      </w:r>
      <w:r>
        <w:rPr>
          <w:rFonts w:ascii="Times New Roman" w:hAnsi="Times New Roman"/>
        </w:rPr>
        <w:t xml:space="preserve">he State will not provide </w:t>
      </w:r>
      <w:r w:rsidRPr="006E4F58">
        <w:rPr>
          <w:rFonts w:ascii="Times New Roman" w:hAnsi="Times New Roman"/>
        </w:rPr>
        <w:t>indemnification to the Contractor.</w:t>
      </w:r>
    </w:p>
    <w:p w14:paraId="02F4216B" w14:textId="77777777" w:rsidR="00105BA6" w:rsidRPr="006E4F58" w:rsidRDefault="00105BA6" w:rsidP="00105BA6">
      <w:pPr>
        <w:rPr>
          <w:rFonts w:ascii="Times New Roman" w:hAnsi="Times New Roman"/>
        </w:rPr>
      </w:pPr>
    </w:p>
    <w:p w14:paraId="6AB2B333" w14:textId="77777777" w:rsidR="00105BA6" w:rsidRDefault="00105BA6" w:rsidP="00105BA6">
      <w:pPr>
        <w:pStyle w:val="NoSpacing"/>
        <w:rPr>
          <w:rFonts w:ascii="Times New Roman" w:hAnsi="Times New Roman" w:cs="Times New Roman"/>
        </w:rPr>
      </w:pPr>
      <w:r w:rsidRPr="003E024F">
        <w:rPr>
          <w:rFonts w:ascii="Times New Roman" w:hAnsi="Times New Roman" w:cs="Times New Roman"/>
          <w:b/>
        </w:rPr>
        <w:t>25.  Independent Contractor; Workers’ Compensation Insurance.</w:t>
      </w:r>
      <w:r w:rsidRPr="003E024F">
        <w:rPr>
          <w:rFonts w:ascii="Times New Roman" w:hAnsi="Times New Roman" w:cs="Times New Roman"/>
        </w:rPr>
        <w:t xml:space="preserve">  </w:t>
      </w:r>
    </w:p>
    <w:p w14:paraId="6491A79C" w14:textId="77777777" w:rsidR="00105BA6" w:rsidRPr="003E024F" w:rsidRDefault="00105BA6" w:rsidP="00105BA6">
      <w:pPr>
        <w:pStyle w:val="NoSpacing"/>
        <w:rPr>
          <w:rFonts w:ascii="Times New Roman" w:hAnsi="Times New Roman" w:cs="Times New Roman"/>
          <w:b/>
          <w:bCs/>
        </w:rPr>
      </w:pP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w:t>
      </w:r>
      <w:proofErr w:type="gramStart"/>
      <w:r w:rsidRPr="003E024F">
        <w:rPr>
          <w:rFonts w:ascii="Times New Roman" w:hAnsi="Times New Roman" w:cs="Times New Roman"/>
        </w:rPr>
        <w:t>employees, and</w:t>
      </w:r>
      <w:proofErr w:type="gramEnd"/>
      <w:r w:rsidRPr="003E024F">
        <w:rPr>
          <w:rFonts w:ascii="Times New Roman" w:hAnsi="Times New Roman" w:cs="Times New Roman"/>
        </w:rPr>
        <w:t xml:space="preserve"> shall provide the State with a Certificate of Insurance evidencing such coverage prior to starting work under this Contract.</w:t>
      </w:r>
    </w:p>
    <w:p w14:paraId="42D7F4B9" w14:textId="77777777" w:rsidR="00105BA6" w:rsidRDefault="00105BA6" w:rsidP="00105BA6">
      <w:pPr>
        <w:rPr>
          <w:rFonts w:ascii="Times New Roman" w:hAnsi="Times New Roman"/>
          <w:b/>
        </w:rPr>
      </w:pPr>
    </w:p>
    <w:p w14:paraId="71D42A01" w14:textId="77777777" w:rsidR="00105BA6" w:rsidRDefault="00105BA6" w:rsidP="00105BA6">
      <w:pPr>
        <w:contextualSpacing/>
        <w:rPr>
          <w:rFonts w:ascii="Times New Roman" w:hAnsi="Times New Roman"/>
          <w:b/>
        </w:rPr>
      </w:pPr>
    </w:p>
    <w:p w14:paraId="735C6F88" w14:textId="77777777" w:rsidR="00105BA6" w:rsidRDefault="00105BA6" w:rsidP="00105BA6">
      <w:pPr>
        <w:contextualSpacing/>
        <w:rPr>
          <w:rFonts w:ascii="Times New Roman" w:hAnsi="Times New Roman"/>
          <w:b/>
        </w:rPr>
      </w:pPr>
    </w:p>
    <w:p w14:paraId="3C2FA852" w14:textId="77777777" w:rsidR="00105BA6" w:rsidRDefault="00105BA6" w:rsidP="00105BA6">
      <w:pPr>
        <w:contextualSpacing/>
        <w:rPr>
          <w:rFonts w:ascii="Times New Roman" w:hAnsi="Times New Roman"/>
        </w:rPr>
      </w:pPr>
      <w:r>
        <w:rPr>
          <w:rFonts w:ascii="Times New Roman" w:hAnsi="Times New Roman"/>
          <w:b/>
        </w:rPr>
        <w:t>26</w:t>
      </w:r>
      <w:r w:rsidRPr="006E4F58">
        <w:rPr>
          <w:rFonts w:ascii="Times New Roman" w:hAnsi="Times New Roman"/>
          <w:b/>
        </w:rPr>
        <w:t>.</w:t>
      </w:r>
      <w:r>
        <w:rPr>
          <w:rFonts w:ascii="Times New Roman" w:hAnsi="Times New Roman"/>
          <w:b/>
        </w:rPr>
        <w:t xml:space="preserve"> </w:t>
      </w:r>
      <w:r w:rsidRPr="005A1F6A">
        <w:rPr>
          <w:rFonts w:ascii="Times New Roman" w:hAnsi="Times New Roman"/>
          <w:b/>
          <w:bCs/>
        </w:rPr>
        <w:t>Indiana Veteran Owned Small Business Enterprise Compliance</w:t>
      </w:r>
      <w:r w:rsidRPr="005A1F6A">
        <w:rPr>
          <w:rFonts w:ascii="Times New Roman" w:hAnsi="Times New Roman"/>
        </w:rPr>
        <w:t>.</w:t>
      </w:r>
    </w:p>
    <w:p w14:paraId="0B592BA2" w14:textId="77777777" w:rsidR="00105BA6" w:rsidRPr="007B3B19" w:rsidRDefault="00105BA6" w:rsidP="00105BA6">
      <w:pPr>
        <w:contextualSpacing/>
        <w:rPr>
          <w:rFonts w:ascii="Times New Roman" w:hAnsi="Times New Roman"/>
        </w:rPr>
      </w:pPr>
      <w:r w:rsidRPr="00AC35B3">
        <w:t xml:space="preserve">  </w:t>
      </w:r>
      <w:r w:rsidRPr="005A1F6A">
        <w:rPr>
          <w:rFonts w:ascii="Times New Roman" w:hAnsi="Times New Roman"/>
        </w:rPr>
        <w:t>Award of this Contract was based, in part, on the</w:t>
      </w:r>
      <w:r>
        <w:rPr>
          <w:rFonts w:ascii="Times New Roman" w:hAnsi="Times New Roman"/>
        </w:rPr>
        <w:t xml:space="preserve"> </w:t>
      </w:r>
      <w:r w:rsidRPr="005A1F6A">
        <w:rPr>
          <w:rFonts w:ascii="Times New Roman" w:hAnsi="Times New Roman"/>
        </w:rPr>
        <w:t>Indiana Veteran Owned Small Business Enterprise (“IVOSB”) participation plan</w:t>
      </w:r>
      <w:r>
        <w:rPr>
          <w:rFonts w:ascii="Times New Roman" w:hAnsi="Times New Roman"/>
        </w:rPr>
        <w:t>, as detailed in the IVOSB Subcontractor Commitment Form, commonly referred to as “Attachment A-1” in the procurement documentation and incorporated by reference herein</w:t>
      </w:r>
      <w:r w:rsidRPr="005A1F6A">
        <w:rPr>
          <w:rFonts w:ascii="Times New Roman" w:hAnsi="Times New Roman"/>
        </w:rPr>
        <w:t>. </w:t>
      </w:r>
      <w:r>
        <w:rPr>
          <w:rFonts w:ascii="Times New Roman" w:hAnsi="Times New Roman"/>
        </w:rPr>
        <w:t xml:space="preserve">Therefore, any changes to this information during the Contract term must be approved by IDOA’s IVOSB Division (“IVOSB Division”) and may require an amendment. It is the State’s expectation that the Contractor will meet the subcontractor </w:t>
      </w:r>
      <w:r>
        <w:rPr>
          <w:rFonts w:ascii="Times New Roman" w:hAnsi="Times New Roman"/>
        </w:rPr>
        <w:lastRenderedPageBreak/>
        <w:t>commitments during the Contract term.</w:t>
      </w:r>
      <w:r w:rsidRPr="005A1F6A">
        <w:rPr>
          <w:rFonts w:ascii="Times New Roman" w:hAnsi="Times New Roman"/>
        </w:rPr>
        <w:t xml:space="preserve"> The following </w:t>
      </w:r>
      <w:r>
        <w:rPr>
          <w:rFonts w:ascii="Times New Roman" w:hAnsi="Times New Roman"/>
        </w:rPr>
        <w:t xml:space="preserve">certified </w:t>
      </w:r>
      <w:r w:rsidRPr="005A1F6A">
        <w:rPr>
          <w:rFonts w:ascii="Times New Roman" w:hAnsi="Times New Roman"/>
        </w:rPr>
        <w:t>IVOSB subcontractor</w:t>
      </w:r>
      <w:r>
        <w:rPr>
          <w:rFonts w:ascii="Times New Roman" w:hAnsi="Times New Roman"/>
        </w:rPr>
        <w:t>(</w:t>
      </w:r>
      <w:r w:rsidRPr="005A1F6A">
        <w:rPr>
          <w:rFonts w:ascii="Times New Roman" w:hAnsi="Times New Roman"/>
        </w:rPr>
        <w:t>s</w:t>
      </w:r>
      <w:r>
        <w:rPr>
          <w:rFonts w:ascii="Times New Roman" w:hAnsi="Times New Roman"/>
        </w:rPr>
        <w:t>)</w:t>
      </w:r>
      <w:r w:rsidRPr="005A1F6A">
        <w:rPr>
          <w:rFonts w:ascii="Times New Roman" w:hAnsi="Times New Roman"/>
        </w:rPr>
        <w:t xml:space="preserve"> will be participating in this Contract:</w:t>
      </w:r>
      <w:r w:rsidRPr="0051170F">
        <w:rPr>
          <w:rFonts w:ascii="Times New Roman" w:hAnsi="Times New Roman"/>
          <w:b/>
        </w:rPr>
        <w:t xml:space="preserve"> </w:t>
      </w:r>
      <w:r w:rsidRPr="0094343E">
        <w:rPr>
          <w:rFonts w:ascii="Times New Roman" w:hAnsi="Times New Roman"/>
          <w:b/>
        </w:rPr>
        <w:t xml:space="preserve">[Add additional </w:t>
      </w:r>
      <w:r>
        <w:rPr>
          <w:rFonts w:ascii="Times New Roman" w:hAnsi="Times New Roman"/>
          <w:b/>
        </w:rPr>
        <w:t>IVOSBs</w:t>
      </w:r>
      <w:r w:rsidRPr="0094343E">
        <w:rPr>
          <w:rFonts w:ascii="Times New Roman" w:hAnsi="Times New Roman"/>
          <w:b/>
        </w:rPr>
        <w:t xml:space="preserve"> using the same format.]</w:t>
      </w:r>
      <w:r w:rsidRPr="00BC6AD2">
        <w:rPr>
          <w:rFonts w:ascii="Times New Roman" w:hAnsi="Times New Roman"/>
        </w:rPr>
        <w:t xml:space="preserve"> </w:t>
      </w:r>
      <w:r w:rsidRPr="00BC6AD2">
        <w:rPr>
          <w:rFonts w:ascii="Times New Roman" w:eastAsia="Calibri" w:hAnsi="Times New Roman"/>
          <w:color w:val="000000"/>
        </w:rPr>
        <w:t xml:space="preserve"> </w:t>
      </w:r>
    </w:p>
    <w:p w14:paraId="76EB9128" w14:textId="77777777" w:rsidR="00105BA6" w:rsidRPr="00C9404E" w:rsidRDefault="00105BA6" w:rsidP="00105BA6">
      <w:pPr>
        <w:autoSpaceDE w:val="0"/>
        <w:autoSpaceDN w:val="0"/>
        <w:rPr>
          <w:rFonts w:ascii="Times New Roman" w:eastAsia="Calibri" w:hAnsi="Times New Roman"/>
          <w:color w:val="000000"/>
          <w:sz w:val="16"/>
          <w:szCs w:val="16"/>
        </w:rPr>
      </w:pPr>
      <w:r>
        <w:rPr>
          <w:rFonts w:ascii="Times New Roman" w:eastAsia="Calibri" w:hAnsi="Times New Roman"/>
          <w:color w:val="000000"/>
          <w:sz w:val="16"/>
          <w:szCs w:val="16"/>
        </w:rPr>
        <w:t xml:space="preserve">IVOSB       </w:t>
      </w:r>
      <w:r>
        <w:rPr>
          <w:rFonts w:ascii="Times New Roman" w:eastAsia="Calibri" w:hAnsi="Times New Roman"/>
          <w:color w:val="000000"/>
          <w:sz w:val="16"/>
          <w:szCs w:val="16"/>
        </w:rPr>
        <w:tab/>
        <w:t>COMPANY NAME</w:t>
      </w:r>
      <w:r w:rsidRPr="00C9404E">
        <w:rPr>
          <w:rFonts w:ascii="Times New Roman" w:eastAsia="Calibri" w:hAnsi="Times New Roman"/>
          <w:color w:val="000000"/>
          <w:sz w:val="16"/>
          <w:szCs w:val="16"/>
        </w:rPr>
        <w:t xml:space="preserve"> </w:t>
      </w:r>
      <w:r w:rsidRPr="00C9404E">
        <w:rPr>
          <w:rFonts w:ascii="Times New Roman" w:eastAsia="Calibri" w:hAnsi="Times New Roman"/>
          <w:color w:val="000000"/>
          <w:sz w:val="16"/>
          <w:szCs w:val="16"/>
        </w:rPr>
        <w:tab/>
      </w:r>
      <w:r>
        <w:rPr>
          <w:rFonts w:ascii="Times New Roman" w:eastAsia="Calibri" w:hAnsi="Times New Roman"/>
          <w:color w:val="000000"/>
          <w:sz w:val="16"/>
          <w:szCs w:val="16"/>
        </w:rPr>
        <w:tab/>
      </w:r>
      <w:r w:rsidRPr="00C9404E">
        <w:rPr>
          <w:rFonts w:ascii="Times New Roman" w:eastAsia="Calibri" w:hAnsi="Times New Roman"/>
          <w:color w:val="000000"/>
          <w:sz w:val="16"/>
          <w:szCs w:val="16"/>
        </w:rPr>
        <w:t xml:space="preserve">PHONE </w:t>
      </w:r>
      <w:r w:rsidRPr="00C9404E">
        <w:rPr>
          <w:rFonts w:ascii="Times New Roman" w:eastAsia="Calibri" w:hAnsi="Times New Roman"/>
          <w:color w:val="000000"/>
          <w:sz w:val="16"/>
          <w:szCs w:val="16"/>
        </w:rPr>
        <w:tab/>
      </w:r>
      <w:r w:rsidRPr="00C9404E">
        <w:rPr>
          <w:rFonts w:ascii="Times New Roman" w:eastAsia="Calibri" w:hAnsi="Times New Roman"/>
          <w:color w:val="000000"/>
          <w:sz w:val="16"/>
          <w:szCs w:val="16"/>
        </w:rPr>
        <w:tab/>
        <w:t>EMAIL OF CONTACT PERSON</w:t>
      </w:r>
      <w:r w:rsidRPr="00C9404E">
        <w:rPr>
          <w:rFonts w:ascii="Times New Roman" w:eastAsia="Calibri" w:hAnsi="Times New Roman"/>
          <w:color w:val="000000"/>
          <w:sz w:val="16"/>
          <w:szCs w:val="16"/>
        </w:rPr>
        <w:tab/>
      </w:r>
      <w:r w:rsidRPr="00C9404E">
        <w:rPr>
          <w:rFonts w:ascii="Times New Roman" w:eastAsia="Calibri" w:hAnsi="Times New Roman"/>
          <w:color w:val="000000"/>
          <w:sz w:val="16"/>
          <w:szCs w:val="16"/>
        </w:rPr>
        <w:tab/>
        <w:t>PERCENT</w:t>
      </w:r>
    </w:p>
    <w:p w14:paraId="462CAB49" w14:textId="77777777" w:rsidR="00105BA6" w:rsidRPr="006E4F58" w:rsidRDefault="00105BA6" w:rsidP="00105BA6">
      <w:pPr>
        <w:autoSpaceDE w:val="0"/>
        <w:autoSpaceDN w:val="0"/>
        <w:rPr>
          <w:rFonts w:ascii="Times New Roman" w:eastAsia="Calibri" w:hAnsi="Times New Roman"/>
          <w:color w:val="000000"/>
          <w:sz w:val="15"/>
          <w:szCs w:val="15"/>
        </w:rPr>
      </w:pPr>
      <w:r w:rsidRPr="006E4F58">
        <w:rPr>
          <w:rFonts w:ascii="Times New Roman" w:eastAsia="Calibri" w:hAnsi="Times New Roman"/>
          <w:color w:val="000000"/>
          <w:sz w:val="15"/>
          <w:szCs w:val="15"/>
        </w:rPr>
        <w:t xml:space="preserve"> </w:t>
      </w:r>
    </w:p>
    <w:p w14:paraId="3AB3DDD2" w14:textId="77777777" w:rsidR="00105BA6" w:rsidRPr="006E4F58"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w:t>
      </w:r>
    </w:p>
    <w:p w14:paraId="21519403" w14:textId="77777777" w:rsidR="00105BA6" w:rsidRPr="006E4F58" w:rsidRDefault="00105BA6" w:rsidP="00105BA6">
      <w:pPr>
        <w:autoSpaceDE w:val="0"/>
        <w:autoSpaceDN w:val="0"/>
        <w:rPr>
          <w:rFonts w:ascii="Times New Roman" w:eastAsia="Calibri" w:hAnsi="Times New Roman"/>
          <w:i/>
          <w:color w:val="000000"/>
        </w:rPr>
      </w:pPr>
    </w:p>
    <w:p w14:paraId="51A7FEF2" w14:textId="77777777" w:rsidR="00105BA6" w:rsidRDefault="00105BA6" w:rsidP="00105BA6">
      <w:pPr>
        <w:autoSpaceDE w:val="0"/>
        <w:autoSpaceDN w:val="0"/>
        <w:rPr>
          <w:rFonts w:ascii="Times New Roman" w:eastAsia="Calibri" w:hAnsi="Times New Roman"/>
          <w:i/>
          <w:color w:val="000000"/>
        </w:rPr>
      </w:pPr>
      <w:r>
        <w:rPr>
          <w:rFonts w:ascii="Times New Roman" w:eastAsia="Calibri" w:hAnsi="Times New Roman"/>
          <w:i/>
          <w:color w:val="000000"/>
        </w:rPr>
        <w:t xml:space="preserve">Briefly describe the IVOSB service(s)/product(s) to be provided under this Contract and include the estimated date(s) for utilization during the Contract term: </w:t>
      </w:r>
    </w:p>
    <w:p w14:paraId="34EC6B2C" w14:textId="77777777" w:rsidR="00105BA6" w:rsidRDefault="00105BA6" w:rsidP="00105BA6">
      <w:pPr>
        <w:autoSpaceDE w:val="0"/>
        <w:autoSpaceDN w:val="0"/>
        <w:rPr>
          <w:rFonts w:ascii="Times New Roman" w:eastAsia="Calibri" w:hAnsi="Times New Roman"/>
          <w:i/>
          <w:color w:val="000000"/>
        </w:rPr>
      </w:pPr>
    </w:p>
    <w:p w14:paraId="6CD847FB" w14:textId="77777777" w:rsidR="00105BA6"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_____________________________________________________________________________________</w:t>
      </w:r>
    </w:p>
    <w:p w14:paraId="404E4F96" w14:textId="77777777" w:rsidR="00105BA6" w:rsidRDefault="00105BA6" w:rsidP="00105BA6">
      <w:pPr>
        <w:autoSpaceDE w:val="0"/>
        <w:autoSpaceDN w:val="0"/>
        <w:rPr>
          <w:rFonts w:ascii="Times New Roman" w:eastAsia="Calibri" w:hAnsi="Times New Roman"/>
          <w:i/>
          <w:color w:val="000000"/>
        </w:rPr>
      </w:pPr>
    </w:p>
    <w:p w14:paraId="174FFA72" w14:textId="77777777" w:rsidR="00105BA6"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_____________________________________________________________________________________</w:t>
      </w:r>
    </w:p>
    <w:p w14:paraId="7247AFCB" w14:textId="77777777" w:rsidR="00105BA6" w:rsidRPr="006E4F58" w:rsidRDefault="00105BA6" w:rsidP="00105BA6">
      <w:pPr>
        <w:autoSpaceDE w:val="0"/>
        <w:autoSpaceDN w:val="0"/>
        <w:rPr>
          <w:rFonts w:ascii="Times New Roman" w:eastAsia="Calibri" w:hAnsi="Times New Roman"/>
          <w:i/>
          <w:color w:val="000000"/>
        </w:rPr>
      </w:pPr>
    </w:p>
    <w:p w14:paraId="432FEA6B" w14:textId="77777777" w:rsidR="00105BA6" w:rsidRPr="004B543A" w:rsidRDefault="00105BA6" w:rsidP="00105BA6">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4" w:history="1">
        <w:r w:rsidRPr="004B543A">
          <w:rPr>
            <w:rStyle w:val="Hyperlink"/>
            <w:rFonts w:ascii="Times New Roman" w:hAnsi="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5" w:history="1"/>
      <w:r w:rsidRPr="004B543A">
        <w:rPr>
          <w:rStyle w:val="Hyperlink"/>
          <w:rFonts w:ascii="Times New Roman" w:hAnsi="Times New Roman"/>
        </w:rPr>
        <w:t xml:space="preserve"> </w:t>
      </w:r>
      <w:hyperlink r:id="rId16" w:history="1">
        <w:r w:rsidRPr="004B543A">
          <w:rPr>
            <w:rStyle w:val="Hyperlink"/>
            <w:rFonts w:ascii="Times New Roman" w:hAnsi="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2040E576" w14:textId="77777777" w:rsidR="00105BA6" w:rsidRPr="00BC6AD2" w:rsidRDefault="00105BA6" w:rsidP="00105BA6">
      <w:pPr>
        <w:pStyle w:val="NoSpacing"/>
        <w:jc w:val="both"/>
      </w:pPr>
    </w:p>
    <w:p w14:paraId="74AFAA7E" w14:textId="77777777" w:rsidR="00105BA6" w:rsidRDefault="00105BA6" w:rsidP="00105BA6">
      <w:pPr>
        <w:rPr>
          <w:rFonts w:ascii="Times New Roman" w:hAnsi="Times New Roman"/>
        </w:rPr>
      </w:pPr>
      <w:r w:rsidRPr="00BC6AD2">
        <w:rPr>
          <w:rFonts w:ascii="Times New Roman" w:hAnsi="Times New Roman"/>
        </w:rPr>
        <w:t xml:space="preserve">The Contractor shall report payments made to </w:t>
      </w:r>
      <w:r>
        <w:rPr>
          <w:rFonts w:ascii="Times New Roman" w:hAnsi="Times New Roman"/>
        </w:rPr>
        <w:t>certified</w:t>
      </w:r>
      <w:r w:rsidRPr="00BC6AD2">
        <w:rPr>
          <w:rFonts w:ascii="Times New Roman" w:hAnsi="Times New Roman"/>
        </w:rPr>
        <w:t xml:space="preserve"> </w:t>
      </w:r>
      <w:r>
        <w:rPr>
          <w:rFonts w:ascii="Times New Roman" w:hAnsi="Times New Roman"/>
        </w:rPr>
        <w:t xml:space="preserve">IVOSB </w:t>
      </w:r>
      <w:r w:rsidRPr="00BC6AD2">
        <w:rPr>
          <w:rFonts w:ascii="Times New Roman" w:hAnsi="Times New Roman"/>
        </w:rPr>
        <w:t xml:space="preserve">subcontractors under this Contract </w:t>
      </w:r>
      <w:proofErr w:type="gramStart"/>
      <w:r w:rsidRPr="00BC6AD2">
        <w:rPr>
          <w:rFonts w:ascii="Times New Roman" w:hAnsi="Times New Roman"/>
        </w:rPr>
        <w:t>on a monthly basis</w:t>
      </w:r>
      <w:proofErr w:type="gramEnd"/>
      <w:r>
        <w:rPr>
          <w:rFonts w:ascii="Times New Roman" w:hAnsi="Times New Roman"/>
        </w:rPr>
        <w:t xml:space="preserve"> </w:t>
      </w:r>
      <w:r w:rsidRPr="00C741C5">
        <w:rPr>
          <w:rFonts w:ascii="Times New Roman" w:hAnsi="Times New Roman"/>
        </w:rPr>
        <w:t xml:space="preserve">using </w:t>
      </w:r>
      <w:r>
        <w:rPr>
          <w:rFonts w:ascii="Times New Roman" w:hAnsi="Times New Roman"/>
        </w:rPr>
        <w:t>Pay Audit.</w:t>
      </w:r>
      <w:r w:rsidRPr="00C741C5">
        <w:rPr>
          <w:rFonts w:ascii="Times New Roman" w:hAnsi="Times New Roman"/>
        </w:rPr>
        <w:t xml:space="preserve"> The Contractor shall notify subcontractors that they must confirm payments received from </w:t>
      </w:r>
      <w:r>
        <w:rPr>
          <w:rFonts w:ascii="Times New Roman" w:hAnsi="Times New Roman"/>
        </w:rPr>
        <w:t xml:space="preserve">the </w:t>
      </w:r>
      <w:r w:rsidRPr="00C741C5">
        <w:rPr>
          <w:rFonts w:ascii="Times New Roman" w:hAnsi="Times New Roman"/>
        </w:rPr>
        <w:t xml:space="preserve">Contractor in Pay Audit. The Pay Audit system can be accessed on the IDOA webpage at: </w:t>
      </w:r>
      <w:hyperlink r:id="rId17" w:history="1">
        <w:r w:rsidRPr="004B543A">
          <w:rPr>
            <w:rStyle w:val="Hyperlink"/>
            <w:rFonts w:ascii="Times New Roman" w:eastAsiaTheme="majorEastAsia" w:hAnsi="Times New Roman"/>
          </w:rPr>
          <w:t>www.in.gov/idoa/mwbe/payaudit.htm</w:t>
        </w:r>
      </w:hyperlink>
      <w:r w:rsidRPr="004B543A">
        <w:rPr>
          <w:rFonts w:ascii="Times New Roman" w:hAnsi="Times New Roman"/>
          <w:color w:val="000000"/>
        </w:rPr>
        <w:t>.</w:t>
      </w:r>
      <w:r>
        <w:rPr>
          <w:rFonts w:ascii="Calibri" w:hAnsi="Calibri"/>
          <w:color w:val="000000"/>
        </w:rPr>
        <w:t xml:space="preserve"> </w:t>
      </w:r>
      <w:r>
        <w:rPr>
          <w:rFonts w:ascii="Times New Roman" w:hAnsi="Times New Roman"/>
        </w:rPr>
        <w:t xml:space="preserve"> The Contractor may also be required to report IVOSB certified </w:t>
      </w:r>
      <w:r w:rsidRPr="00BC6AD2">
        <w:rPr>
          <w:rFonts w:ascii="Times New Roman" w:hAnsi="Times New Roman"/>
        </w:rPr>
        <w:t>subcontractor payments</w:t>
      </w:r>
      <w:r>
        <w:rPr>
          <w:rFonts w:ascii="Times New Roman" w:hAnsi="Times New Roman"/>
        </w:rPr>
        <w:t xml:space="preserve"> directly</w:t>
      </w:r>
      <w:r w:rsidRPr="00BC6AD2">
        <w:rPr>
          <w:rFonts w:ascii="Times New Roman" w:hAnsi="Times New Roman"/>
        </w:rPr>
        <w:t xml:space="preserve"> to the </w:t>
      </w:r>
      <w:r>
        <w:rPr>
          <w:rFonts w:ascii="Times New Roman" w:hAnsi="Times New Roman"/>
        </w:rPr>
        <w:t xml:space="preserve">IVOSB </w:t>
      </w:r>
      <w:r w:rsidRPr="00BC6AD2">
        <w:rPr>
          <w:rFonts w:ascii="Times New Roman" w:hAnsi="Times New Roman"/>
        </w:rPr>
        <w:t>Division</w:t>
      </w:r>
      <w:r>
        <w:rPr>
          <w:rFonts w:ascii="Times New Roman" w:hAnsi="Times New Roman"/>
        </w:rPr>
        <w:t>,</w:t>
      </w:r>
      <w:r w:rsidRPr="00BC6AD2">
        <w:rPr>
          <w:rFonts w:ascii="Times New Roman" w:hAnsi="Times New Roman"/>
        </w:rPr>
        <w:t xml:space="preserve"> as reasonably requested and in </w:t>
      </w:r>
      <w:r>
        <w:rPr>
          <w:rFonts w:ascii="Times New Roman" w:hAnsi="Times New Roman"/>
        </w:rPr>
        <w:t>the</w:t>
      </w:r>
      <w:r w:rsidRPr="00BC6AD2">
        <w:rPr>
          <w:rFonts w:ascii="Times New Roman" w:hAnsi="Times New Roman"/>
        </w:rPr>
        <w:t xml:space="preserve"> format </w:t>
      </w:r>
      <w:r>
        <w:rPr>
          <w:rFonts w:ascii="Times New Roman" w:hAnsi="Times New Roman"/>
        </w:rPr>
        <w:t>required</w:t>
      </w:r>
      <w:r w:rsidRPr="00BC6AD2">
        <w:rPr>
          <w:rFonts w:ascii="Times New Roman" w:hAnsi="Times New Roman"/>
        </w:rPr>
        <w:t xml:space="preserve"> by </w:t>
      </w:r>
      <w:r>
        <w:rPr>
          <w:rFonts w:ascii="Times New Roman" w:hAnsi="Times New Roman"/>
        </w:rPr>
        <w:t xml:space="preserve">the IVOSB </w:t>
      </w:r>
      <w:r w:rsidRPr="00BC6AD2">
        <w:rPr>
          <w:rFonts w:ascii="Times New Roman" w:hAnsi="Times New Roman"/>
        </w:rPr>
        <w:t>Division.</w:t>
      </w:r>
    </w:p>
    <w:p w14:paraId="122CA0AF" w14:textId="77777777" w:rsidR="00105BA6" w:rsidRDefault="00105BA6" w:rsidP="00105BA6">
      <w:pPr>
        <w:rPr>
          <w:rFonts w:ascii="Times New Roman" w:hAnsi="Times New Roman"/>
        </w:rPr>
      </w:pPr>
    </w:p>
    <w:p w14:paraId="551D0542" w14:textId="77777777" w:rsidR="00105BA6" w:rsidRDefault="00105BA6" w:rsidP="00105BA6">
      <w:r>
        <w:rPr>
          <w:rFonts w:ascii="Times New Roman" w:hAnsi="Times New Roman"/>
        </w:rPr>
        <w:t>The Contractor’s failure to comply with the provisions in this clause may be considered a material breach of the Contract.</w:t>
      </w:r>
    </w:p>
    <w:p w14:paraId="555F8AD8" w14:textId="77777777" w:rsidR="00105BA6" w:rsidRDefault="00105BA6" w:rsidP="00105BA6">
      <w:pPr>
        <w:contextualSpacing/>
        <w:jc w:val="both"/>
        <w:rPr>
          <w:rFonts w:ascii="Times New Roman" w:hAnsi="Times New Roman"/>
        </w:rPr>
      </w:pPr>
      <w:r>
        <w:rPr>
          <w:rFonts w:ascii="Times New Roman" w:hAnsi="Times New Roman"/>
          <w:b/>
          <w:bCs/>
        </w:rPr>
        <w:t xml:space="preserve">27.Information Technology Enterprise Architecture Requirements. </w:t>
      </w:r>
      <w:r>
        <w:rPr>
          <w:rFonts w:ascii="Times New Roman" w:hAnsi="Times New Roman"/>
        </w:rPr>
        <w:t> </w:t>
      </w:r>
    </w:p>
    <w:p w14:paraId="4D5E6074" w14:textId="77777777" w:rsidR="00105BA6" w:rsidRDefault="00105BA6" w:rsidP="00105BA6">
      <w:pPr>
        <w:contextualSpacing/>
        <w:jc w:val="both"/>
        <w:rPr>
          <w:rFonts w:ascii="Times New Roman" w:hAnsi="Times New Roman"/>
        </w:rPr>
      </w:pPr>
      <w:r>
        <w:rPr>
          <w:rFonts w:ascii="Times New Roman" w:hAnsi="Times New Roman"/>
        </w:rPr>
        <w:t xml:space="preserve">If this Contract involves information technology-related products or services, the Contractor agrees that all such products or services are compatible with any of the technology standards found at </w:t>
      </w:r>
      <w:hyperlink r:id="rId18" w:history="1">
        <w:r>
          <w:rPr>
            <w:rStyle w:val="Hyperlink"/>
            <w:rFonts w:ascii="Times New Roman" w:eastAsiaTheme="majorEastAsia" w:hAnsi="Times New Roman"/>
          </w:rPr>
          <w:t>https://www.in.gov/iot/2394.htm</w:t>
        </w:r>
      </w:hyperlink>
      <w:r>
        <w:rPr>
          <w:rFonts w:ascii="Times New Roman" w:hAnsi="Times New Roman"/>
        </w:rPr>
        <w:t xml:space="preserve"> that are applicable, including the assistive technology standard.  The State may terminate this Contract for default if the terms of this paragraph are breached.</w:t>
      </w:r>
    </w:p>
    <w:p w14:paraId="38A70FC4" w14:textId="77777777" w:rsidR="00105BA6" w:rsidRDefault="00105BA6" w:rsidP="00105BA6">
      <w:pPr>
        <w:rPr>
          <w:rFonts w:ascii="Calibri" w:hAnsi="Calibri" w:cs="Calibri"/>
        </w:rPr>
      </w:pPr>
    </w:p>
    <w:p w14:paraId="7C14B2EF" w14:textId="77777777" w:rsidR="00105BA6" w:rsidRDefault="00105BA6" w:rsidP="00105BA6">
      <w:pPr>
        <w:rPr>
          <w:rFonts w:ascii="Times New Roman" w:hAnsi="Times New Roman"/>
          <w:b/>
          <w:snapToGrid w:val="0"/>
        </w:rPr>
      </w:pPr>
    </w:p>
    <w:p w14:paraId="412167C5" w14:textId="77777777" w:rsidR="00105BA6" w:rsidRPr="006E4F58" w:rsidRDefault="00105BA6" w:rsidP="00105BA6">
      <w:pPr>
        <w:rPr>
          <w:rFonts w:ascii="Times New Roman" w:hAnsi="Times New Roman"/>
          <w:snapToGrid w:val="0"/>
        </w:rPr>
      </w:pPr>
      <w:r w:rsidRPr="006E4F58">
        <w:rPr>
          <w:rFonts w:ascii="Times New Roman" w:hAnsi="Times New Roman"/>
          <w:b/>
          <w:snapToGrid w:val="0"/>
        </w:rPr>
        <w:t>2</w:t>
      </w:r>
      <w:r>
        <w:rPr>
          <w:rFonts w:ascii="Times New Roman" w:hAnsi="Times New Roman"/>
          <w:b/>
          <w:snapToGrid w:val="0"/>
        </w:rPr>
        <w:t>8</w:t>
      </w:r>
      <w:r w:rsidRPr="006E4F58">
        <w:rPr>
          <w:rFonts w:ascii="Times New Roman" w:hAnsi="Times New Roman"/>
          <w:b/>
          <w:snapToGrid w:val="0"/>
        </w:rPr>
        <w:t>.  Insurance.</w:t>
      </w:r>
      <w:r w:rsidRPr="006E4F58">
        <w:rPr>
          <w:rFonts w:ascii="Times New Roman" w:hAnsi="Times New Roman"/>
          <w:snapToGrid w:val="0"/>
        </w:rPr>
        <w:t xml:space="preserve">  </w:t>
      </w:r>
    </w:p>
    <w:p w14:paraId="3996CE9A" w14:textId="77777777" w:rsidR="00105BA6" w:rsidRPr="00804C75" w:rsidRDefault="00105BA6" w:rsidP="00105BA6">
      <w:pPr>
        <w:pStyle w:val="NoSpacing"/>
        <w:ind w:left="360"/>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980C235" w14:textId="77777777" w:rsidR="00105BA6" w:rsidRPr="00351EEC" w:rsidRDefault="00105BA6" w:rsidP="00105BA6">
      <w:pPr>
        <w:spacing w:before="10"/>
        <w:rPr>
          <w:rFonts w:ascii="Times New Roman" w:hAnsi="Times New Roman"/>
          <w:sz w:val="21"/>
          <w:szCs w:val="21"/>
        </w:rPr>
      </w:pPr>
    </w:p>
    <w:p w14:paraId="0BA76A69" w14:textId="77777777" w:rsidR="00105BA6" w:rsidRPr="00351EEC" w:rsidRDefault="00105BA6" w:rsidP="00105BA6">
      <w:pPr>
        <w:tabs>
          <w:tab w:val="left" w:pos="822"/>
        </w:tabs>
        <w:ind w:left="720" w:right="360"/>
        <w:rPr>
          <w:rFonts w:ascii="Times New Roman" w:hAnsi="Times New Roman"/>
        </w:rPr>
      </w:pPr>
      <w:r>
        <w:rPr>
          <w:rFonts w:ascii="Times New Roman" w:hAnsi="Times New Roman"/>
          <w:spacing w:val="-1"/>
        </w:rPr>
        <w:lastRenderedPageBreak/>
        <w:tab/>
        <w:t xml:space="preserve">1.  </w:t>
      </w:r>
      <w:r w:rsidRPr="00351EEC">
        <w:rPr>
          <w:rFonts w:ascii="Times New Roman" w:hAnsi="Times New Roman"/>
          <w:spacing w:val="-1"/>
        </w:rPr>
        <w:t>Commercial</w:t>
      </w:r>
      <w:r w:rsidRPr="00351EEC">
        <w:rPr>
          <w:rFonts w:ascii="Times New Roman" w:hAnsi="Times New Roman"/>
          <w:spacing w:val="1"/>
        </w:rPr>
        <w:t xml:space="preserve"> </w:t>
      </w:r>
      <w:r w:rsidRPr="00351EEC">
        <w:rPr>
          <w:rFonts w:ascii="Times New Roman" w:hAnsi="Times New Roman"/>
          <w:spacing w:val="-1"/>
        </w:rPr>
        <w:t>general</w:t>
      </w:r>
      <w:r w:rsidRPr="00351EEC">
        <w:rPr>
          <w:rFonts w:ascii="Times New Roman" w:hAnsi="Times New Roman"/>
          <w:spacing w:val="1"/>
        </w:rPr>
        <w:t xml:space="preserve"> </w:t>
      </w:r>
      <w:r w:rsidRPr="00351EEC">
        <w:rPr>
          <w:rFonts w:ascii="Times New Roman" w:hAnsi="Times New Roman"/>
          <w:spacing w:val="-2"/>
        </w:rPr>
        <w:t>liability,</w:t>
      </w:r>
      <w:r w:rsidRPr="00351EEC">
        <w:rPr>
          <w:rFonts w:ascii="Times New Roman" w:hAnsi="Times New Roman"/>
        </w:rPr>
        <w:t xml:space="preserve"> </w:t>
      </w:r>
      <w:r w:rsidRPr="00351EEC">
        <w:rPr>
          <w:rFonts w:ascii="Times New Roman" w:hAnsi="Times New Roman"/>
          <w:spacing w:val="-1"/>
        </w:rPr>
        <w:t>including</w:t>
      </w:r>
      <w:r w:rsidRPr="00351EEC">
        <w:rPr>
          <w:rFonts w:ascii="Times New Roman" w:hAnsi="Times New Roman"/>
          <w:spacing w:val="-3"/>
        </w:rPr>
        <w:t xml:space="preserve"> </w:t>
      </w:r>
      <w:r w:rsidRPr="00351EEC">
        <w:rPr>
          <w:rFonts w:ascii="Times New Roman" w:hAnsi="Times New Roman"/>
          <w:spacing w:val="-1"/>
        </w:rPr>
        <w:t>contractual</w:t>
      </w:r>
      <w:r w:rsidRPr="00351EEC">
        <w:rPr>
          <w:rFonts w:ascii="Times New Roman" w:hAnsi="Times New Roman"/>
          <w:spacing w:val="1"/>
        </w:rPr>
        <w:t xml:space="preserve"> </w:t>
      </w:r>
      <w:r w:rsidRPr="00351EEC">
        <w:rPr>
          <w:rFonts w:ascii="Times New Roman" w:hAnsi="Times New Roman"/>
          <w:spacing w:val="-1"/>
        </w:rPr>
        <w:t>coverage,</w:t>
      </w:r>
      <w:r w:rsidRPr="00351EEC">
        <w:rPr>
          <w:rFonts w:ascii="Times New Roman" w:hAnsi="Times New Roman"/>
        </w:rPr>
        <w:t xml:space="preserve"> and </w:t>
      </w:r>
      <w:r w:rsidRPr="00351EEC">
        <w:rPr>
          <w:rFonts w:ascii="Times New Roman" w:hAnsi="Times New Roman"/>
          <w:spacing w:val="-1"/>
        </w:rPr>
        <w:t>products</w:t>
      </w:r>
      <w:r w:rsidRPr="00351EEC">
        <w:rPr>
          <w:rFonts w:ascii="Times New Roman" w:hAnsi="Times New Roman"/>
        </w:rPr>
        <w:t xml:space="preserve"> </w:t>
      </w:r>
      <w:r w:rsidRPr="00351EEC">
        <w:rPr>
          <w:rFonts w:ascii="Times New Roman" w:hAnsi="Times New Roman"/>
          <w:spacing w:val="-1"/>
        </w:rPr>
        <w:t>or</w:t>
      </w:r>
      <w:r>
        <w:rPr>
          <w:rFonts w:ascii="Times New Roman" w:hAnsi="Times New Roman"/>
          <w:spacing w:val="-1"/>
        </w:rPr>
        <w:t xml:space="preserve"> </w:t>
      </w:r>
      <w:r w:rsidRPr="00351EEC">
        <w:rPr>
          <w:rFonts w:ascii="Times New Roman" w:hAnsi="Times New Roman"/>
        </w:rPr>
        <w:t>completed operations coverage (if</w:t>
      </w:r>
      <w:r w:rsidRPr="00351EEC">
        <w:rPr>
          <w:rFonts w:ascii="Times New Roman" w:hAnsi="Times New Roman"/>
          <w:spacing w:val="-2"/>
        </w:rPr>
        <w:t xml:space="preserve"> </w:t>
      </w:r>
      <w:r w:rsidRPr="00351EEC">
        <w:rPr>
          <w:rFonts w:ascii="Times New Roman" w:hAnsi="Times New Roman"/>
        </w:rPr>
        <w:t>applicable), with</w:t>
      </w:r>
      <w:r w:rsidRPr="00351EEC">
        <w:rPr>
          <w:rFonts w:ascii="Times New Roman" w:hAnsi="Times New Roman"/>
          <w:spacing w:val="-3"/>
        </w:rPr>
        <w:t xml:space="preserve"> </w:t>
      </w:r>
      <w:r w:rsidRPr="00351EEC">
        <w:rPr>
          <w:rFonts w:ascii="Times New Roman" w:hAnsi="Times New Roman"/>
        </w:rPr>
        <w:t>minimum</w:t>
      </w:r>
      <w:r w:rsidRPr="00351EEC">
        <w:rPr>
          <w:rFonts w:ascii="Times New Roman" w:hAnsi="Times New Roman"/>
          <w:spacing w:val="-4"/>
        </w:rPr>
        <w:t xml:space="preserve"> </w:t>
      </w:r>
      <w:r w:rsidRPr="00351EEC">
        <w:rPr>
          <w:rFonts w:ascii="Times New Roman" w:hAnsi="Times New Roman"/>
        </w:rPr>
        <w:t>liability</w:t>
      </w:r>
      <w:r w:rsidRPr="00351EEC">
        <w:rPr>
          <w:rFonts w:ascii="Times New Roman" w:hAnsi="Times New Roman"/>
          <w:spacing w:val="-3"/>
        </w:rPr>
        <w:t xml:space="preserve"> </w:t>
      </w:r>
      <w:r w:rsidRPr="00351EEC">
        <w:rPr>
          <w:rFonts w:ascii="Times New Roman" w:hAnsi="Times New Roman"/>
        </w:rPr>
        <w:t>limits not</w:t>
      </w:r>
      <w:r w:rsidRPr="00351EEC">
        <w:rPr>
          <w:rFonts w:ascii="Times New Roman" w:hAnsi="Times New Roman"/>
          <w:spacing w:val="1"/>
        </w:rPr>
        <w:t xml:space="preserve"> </w:t>
      </w:r>
      <w:r w:rsidRPr="00351EEC">
        <w:rPr>
          <w:rFonts w:ascii="Times New Roman" w:hAnsi="Times New Roman"/>
        </w:rPr>
        <w:t>less</w:t>
      </w:r>
      <w:r w:rsidRPr="00351EEC">
        <w:rPr>
          <w:rFonts w:ascii="Times New Roman" w:hAnsi="Times New Roman"/>
          <w:spacing w:val="-2"/>
        </w:rPr>
        <w:t xml:space="preserve"> </w:t>
      </w:r>
      <w:r w:rsidRPr="00351EEC">
        <w:rPr>
          <w:rFonts w:ascii="Times New Roman" w:hAnsi="Times New Roman"/>
        </w:rPr>
        <w:t>than</w:t>
      </w:r>
      <w:r>
        <w:rPr>
          <w:rFonts w:ascii="Times New Roman" w:hAnsi="Times New Roman"/>
        </w:rPr>
        <w:t xml:space="preserve"> </w:t>
      </w:r>
      <w:r w:rsidRPr="00351EEC">
        <w:rPr>
          <w:rFonts w:ascii="Times New Roman" w:hAnsi="Times New Roman"/>
        </w:rPr>
        <w:t>$700,000 per</w:t>
      </w:r>
      <w:r w:rsidRPr="00351EEC">
        <w:rPr>
          <w:rFonts w:ascii="Times New Roman" w:hAnsi="Times New Roman"/>
          <w:spacing w:val="1"/>
        </w:rPr>
        <w:t xml:space="preserve"> </w:t>
      </w:r>
      <w:r w:rsidRPr="00351EEC">
        <w:rPr>
          <w:rFonts w:ascii="Times New Roman" w:hAnsi="Times New Roman"/>
        </w:rPr>
        <w:t>person and $5,000,000 per</w:t>
      </w:r>
      <w:del w:id="92" w:author="Eliezer Strassfeld" w:date="2021-02-23T11:01:00Z">
        <w:r w:rsidRPr="00351EEC" w:rsidDel="000F59D7">
          <w:rPr>
            <w:rFonts w:ascii="Times New Roman" w:hAnsi="Times New Roman"/>
            <w:spacing w:val="1"/>
          </w:rPr>
          <w:delText xml:space="preserve"> </w:delText>
        </w:r>
        <w:r w:rsidRPr="00351EEC" w:rsidDel="000F59D7">
          <w:rPr>
            <w:rFonts w:ascii="Times New Roman" w:hAnsi="Times New Roman"/>
          </w:rPr>
          <w:delText>occurrence unless</w:delText>
        </w:r>
        <w:r w:rsidRPr="00351EEC" w:rsidDel="000F59D7">
          <w:rPr>
            <w:rFonts w:ascii="Times New Roman" w:hAnsi="Times New Roman"/>
            <w:spacing w:val="-2"/>
          </w:rPr>
          <w:delText xml:space="preserve"> </w:delText>
        </w:r>
        <w:r w:rsidRPr="00351EEC" w:rsidDel="000F59D7">
          <w:rPr>
            <w:rFonts w:ascii="Times New Roman" w:hAnsi="Times New Roman"/>
          </w:rPr>
          <w:delText>additional</w:delText>
        </w:r>
        <w:r w:rsidRPr="00351EEC" w:rsidDel="000F59D7">
          <w:rPr>
            <w:rFonts w:ascii="Times New Roman" w:hAnsi="Times New Roman"/>
            <w:spacing w:val="1"/>
          </w:rPr>
          <w:delText xml:space="preserve"> </w:delText>
        </w:r>
        <w:r w:rsidRPr="00351EEC" w:rsidDel="000F59D7">
          <w:rPr>
            <w:rFonts w:ascii="Times New Roman" w:hAnsi="Times New Roman"/>
          </w:rPr>
          <w:delText>coverage is</w:delText>
        </w:r>
        <w:r w:rsidRPr="00351EEC" w:rsidDel="000F59D7">
          <w:rPr>
            <w:rFonts w:ascii="Times New Roman" w:hAnsi="Times New Roman"/>
            <w:spacing w:val="-2"/>
          </w:rPr>
          <w:delText xml:space="preserve"> </w:delText>
        </w:r>
        <w:r w:rsidRPr="00351EEC" w:rsidDel="000F59D7">
          <w:rPr>
            <w:rFonts w:ascii="Times New Roman" w:hAnsi="Times New Roman"/>
          </w:rPr>
          <w:delText>required by</w:delText>
        </w:r>
        <w:r w:rsidRPr="00351EEC" w:rsidDel="000F59D7">
          <w:rPr>
            <w:rFonts w:ascii="Times New Roman" w:hAnsi="Times New Roman"/>
            <w:spacing w:val="-2"/>
          </w:rPr>
          <w:delText xml:space="preserve"> </w:delText>
        </w:r>
        <w:r w:rsidRPr="00351EEC" w:rsidDel="000F59D7">
          <w:rPr>
            <w:rFonts w:ascii="Times New Roman" w:hAnsi="Times New Roman"/>
          </w:rPr>
          <w:delText>the</w:delText>
        </w:r>
        <w:r w:rsidRPr="00351EEC" w:rsidDel="000F59D7">
          <w:rPr>
            <w:rFonts w:ascii="Times New Roman" w:hAnsi="Times New Roman"/>
            <w:spacing w:val="45"/>
          </w:rPr>
          <w:delText xml:space="preserve"> </w:delText>
        </w:r>
        <w:r w:rsidRPr="00351EEC" w:rsidDel="000F59D7">
          <w:rPr>
            <w:rFonts w:ascii="Times New Roman" w:hAnsi="Times New Roman"/>
          </w:rPr>
          <w:delText>State</w:delText>
        </w:r>
      </w:del>
      <w:r w:rsidRPr="00351EEC">
        <w:rPr>
          <w:rFonts w:ascii="Times New Roman" w:hAnsi="Times New Roman"/>
        </w:rPr>
        <w:t>.</w:t>
      </w:r>
      <w:r w:rsidRPr="00351EEC">
        <w:rPr>
          <w:rFonts w:ascii="Times New Roman" w:hAnsi="Times New Roman"/>
          <w:spacing w:val="-2"/>
        </w:rPr>
        <w:t xml:space="preserve"> </w:t>
      </w:r>
      <w:ins w:id="93" w:author="Eliezer Strassfeld" w:date="2021-02-23T11:01:00Z">
        <w:r w:rsidR="000F59D7">
          <w:rPr>
            <w:rFonts w:ascii="Times New Roman" w:hAnsi="Times New Roman"/>
            <w:spacing w:val="-2"/>
          </w:rPr>
          <w:t>Coverage limits ma</w:t>
        </w:r>
      </w:ins>
      <w:ins w:id="94" w:author="Eliezer Strassfeld" w:date="2021-02-23T11:02:00Z">
        <w:r w:rsidR="000F59D7">
          <w:rPr>
            <w:rFonts w:ascii="Times New Roman" w:hAnsi="Times New Roman"/>
            <w:spacing w:val="-2"/>
          </w:rPr>
          <w:t xml:space="preserve">y be provided under a combination of primary </w:t>
        </w:r>
      </w:ins>
      <w:ins w:id="95" w:author="Eliezer Strassfeld" w:date="2021-02-23T11:03:00Z">
        <w:r w:rsidR="000F59D7">
          <w:rPr>
            <w:rFonts w:ascii="Times New Roman" w:hAnsi="Times New Roman"/>
            <w:spacing w:val="-2"/>
          </w:rPr>
          <w:t>and excess policies.</w:t>
        </w:r>
      </w:ins>
      <w:ins w:id="96" w:author="Eliezer Strassfeld" w:date="2021-02-23T11:02:00Z">
        <w:r w:rsidR="000F59D7">
          <w:rPr>
            <w:rFonts w:ascii="Times New Roman" w:hAnsi="Times New Roman"/>
            <w:spacing w:val="-2"/>
          </w:rPr>
          <w:t xml:space="preserve"> </w:t>
        </w:r>
      </w:ins>
      <w:r w:rsidRPr="00351EEC">
        <w:rPr>
          <w:rFonts w:ascii="Times New Roman" w:hAnsi="Times New Roman"/>
        </w:rPr>
        <w:t>The State</w:t>
      </w:r>
      <w:r w:rsidRPr="00351EEC">
        <w:rPr>
          <w:rFonts w:ascii="Times New Roman" w:hAnsi="Times New Roman"/>
          <w:spacing w:val="-2"/>
        </w:rPr>
        <w:t xml:space="preserve"> </w:t>
      </w:r>
      <w:r w:rsidRPr="00351EEC">
        <w:rPr>
          <w:rFonts w:ascii="Times New Roman" w:hAnsi="Times New Roman"/>
        </w:rPr>
        <w:t>is</w:t>
      </w:r>
      <w:r w:rsidRPr="00351EEC">
        <w:rPr>
          <w:rFonts w:ascii="Times New Roman" w:hAnsi="Times New Roman"/>
          <w:spacing w:val="-2"/>
        </w:rPr>
        <w:t xml:space="preserve"> </w:t>
      </w:r>
      <w:r w:rsidRPr="00351EEC">
        <w:rPr>
          <w:rFonts w:ascii="Times New Roman" w:hAnsi="Times New Roman"/>
        </w:rPr>
        <w:t>to be</w:t>
      </w:r>
      <w:r w:rsidRPr="00351EEC">
        <w:rPr>
          <w:rFonts w:ascii="Times New Roman" w:hAnsi="Times New Roman"/>
          <w:spacing w:val="-2"/>
        </w:rPr>
        <w:t xml:space="preserve"> named</w:t>
      </w:r>
      <w:r w:rsidRPr="00351EEC">
        <w:rPr>
          <w:rFonts w:ascii="Times New Roman" w:hAnsi="Times New Roman"/>
        </w:rPr>
        <w:t xml:space="preserve"> as an additional</w:t>
      </w:r>
      <w:r w:rsidRPr="00351EEC">
        <w:rPr>
          <w:rFonts w:ascii="Times New Roman" w:hAnsi="Times New Roman"/>
          <w:spacing w:val="-2"/>
        </w:rPr>
        <w:t xml:space="preserve"> </w:t>
      </w:r>
      <w:r w:rsidRPr="00351EEC">
        <w:rPr>
          <w:rFonts w:ascii="Times New Roman" w:hAnsi="Times New Roman"/>
        </w:rPr>
        <w:t>insured on a primary, non-contributory</w:t>
      </w:r>
      <w:r w:rsidRPr="00351EEC">
        <w:rPr>
          <w:rFonts w:ascii="Times New Roman" w:hAnsi="Times New Roman"/>
          <w:spacing w:val="-3"/>
        </w:rPr>
        <w:t xml:space="preserve"> </w:t>
      </w:r>
      <w:r w:rsidRPr="00351EEC">
        <w:rPr>
          <w:rFonts w:ascii="Times New Roman" w:hAnsi="Times New Roman"/>
        </w:rPr>
        <w:t>basis</w:t>
      </w:r>
      <w:r w:rsidRPr="00351EEC">
        <w:rPr>
          <w:rFonts w:ascii="Times New Roman" w:hAnsi="Times New Roman"/>
          <w:spacing w:val="-2"/>
        </w:rPr>
        <w:t xml:space="preserve"> </w:t>
      </w:r>
      <w:r w:rsidRPr="00351EEC">
        <w:rPr>
          <w:rFonts w:ascii="Times New Roman" w:hAnsi="Times New Roman"/>
        </w:rPr>
        <w:t>for</w:t>
      </w:r>
      <w:r w:rsidRPr="00351EEC">
        <w:rPr>
          <w:rFonts w:ascii="Times New Roman" w:hAnsi="Times New Roman"/>
          <w:spacing w:val="65"/>
        </w:rPr>
        <w:t xml:space="preserve"> </w:t>
      </w:r>
      <w:r w:rsidRPr="00351EEC">
        <w:rPr>
          <w:rFonts w:ascii="Times New Roman" w:hAnsi="Times New Roman"/>
        </w:rPr>
        <w:t>any</w:t>
      </w:r>
      <w:r w:rsidRPr="00351EEC">
        <w:rPr>
          <w:rFonts w:ascii="Times New Roman" w:hAnsi="Times New Roman"/>
          <w:spacing w:val="-2"/>
        </w:rPr>
        <w:t xml:space="preserve"> </w:t>
      </w:r>
      <w:r w:rsidRPr="00351EEC">
        <w:rPr>
          <w:rFonts w:ascii="Times New Roman" w:hAnsi="Times New Roman"/>
        </w:rPr>
        <w:t>liability</w:t>
      </w:r>
      <w:r w:rsidRPr="00351EEC">
        <w:rPr>
          <w:rFonts w:ascii="Times New Roman" w:hAnsi="Times New Roman"/>
          <w:spacing w:val="-3"/>
        </w:rPr>
        <w:t xml:space="preserve"> </w:t>
      </w:r>
      <w:r w:rsidRPr="00351EEC">
        <w:rPr>
          <w:rFonts w:ascii="Times New Roman" w:hAnsi="Times New Roman"/>
        </w:rPr>
        <w:t>arising</w:t>
      </w:r>
      <w:r w:rsidRPr="00351EEC">
        <w:rPr>
          <w:rFonts w:ascii="Times New Roman" w:hAnsi="Times New Roman"/>
          <w:spacing w:val="-3"/>
        </w:rPr>
        <w:t xml:space="preserve"> </w:t>
      </w:r>
      <w:r w:rsidRPr="00351EEC">
        <w:rPr>
          <w:rFonts w:ascii="Times New Roman" w:hAnsi="Times New Roman"/>
        </w:rPr>
        <w:t>directly</w:t>
      </w:r>
      <w:r w:rsidRPr="00351EEC">
        <w:rPr>
          <w:rFonts w:ascii="Times New Roman" w:hAnsi="Times New Roman"/>
          <w:spacing w:val="-3"/>
        </w:rPr>
        <w:t xml:space="preserve"> </w:t>
      </w:r>
      <w:r w:rsidRPr="00351EEC">
        <w:rPr>
          <w:rFonts w:ascii="Times New Roman" w:hAnsi="Times New Roman"/>
        </w:rPr>
        <w:t>or indirectly</w:t>
      </w:r>
      <w:r w:rsidRPr="00351EEC">
        <w:rPr>
          <w:rFonts w:ascii="Times New Roman" w:hAnsi="Times New Roman"/>
          <w:spacing w:val="-3"/>
        </w:rPr>
        <w:t xml:space="preserve"> </w:t>
      </w:r>
      <w:r w:rsidRPr="00351EEC">
        <w:rPr>
          <w:rFonts w:ascii="Times New Roman" w:hAnsi="Times New Roman"/>
        </w:rPr>
        <w:t xml:space="preserve">under </w:t>
      </w:r>
      <w:r w:rsidRPr="00351EEC">
        <w:rPr>
          <w:rFonts w:ascii="Times New Roman" w:hAnsi="Times New Roman"/>
          <w:spacing w:val="-2"/>
        </w:rPr>
        <w:t>or</w:t>
      </w:r>
      <w:r w:rsidRPr="00351EEC">
        <w:rPr>
          <w:rFonts w:ascii="Times New Roman" w:hAnsi="Times New Roman"/>
        </w:rPr>
        <w:t xml:space="preserve"> in</w:t>
      </w:r>
      <w:r w:rsidRPr="00351EEC">
        <w:rPr>
          <w:rFonts w:ascii="Times New Roman" w:hAnsi="Times New Roman"/>
          <w:spacing w:val="-3"/>
        </w:rPr>
        <w:t xml:space="preserve"> </w:t>
      </w:r>
      <w:r w:rsidRPr="00351EEC">
        <w:rPr>
          <w:rFonts w:ascii="Times New Roman" w:hAnsi="Times New Roman"/>
        </w:rPr>
        <w:t>connection with</w:t>
      </w:r>
      <w:r w:rsidRPr="00351EEC">
        <w:rPr>
          <w:rFonts w:ascii="Times New Roman" w:hAnsi="Times New Roman"/>
          <w:spacing w:val="-3"/>
        </w:rPr>
        <w:t xml:space="preserve"> </w:t>
      </w:r>
      <w:r w:rsidRPr="00351EEC">
        <w:rPr>
          <w:rFonts w:ascii="Times New Roman" w:hAnsi="Times New Roman"/>
        </w:rPr>
        <w:t>this Contract.</w:t>
      </w:r>
    </w:p>
    <w:p w14:paraId="30A9FAFD" w14:textId="77777777" w:rsidR="00105BA6" w:rsidRPr="00351EEC" w:rsidRDefault="00105BA6" w:rsidP="00105BA6">
      <w:pPr>
        <w:pStyle w:val="NoSpacing"/>
        <w:ind w:left="720" w:right="360"/>
        <w:rPr>
          <w:rFonts w:ascii="Times New Roman" w:hAnsi="Times New Roman" w:cs="Times New Roman"/>
        </w:rPr>
      </w:pPr>
    </w:p>
    <w:p w14:paraId="040E8246" w14:textId="77777777" w:rsidR="00105BA6" w:rsidRPr="00351EEC" w:rsidRDefault="00105BA6" w:rsidP="00105BA6">
      <w:pPr>
        <w:pStyle w:val="NoSpacing"/>
        <w:ind w:left="72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 xml:space="preserve">occurrence. </w:t>
      </w:r>
      <w:ins w:id="97" w:author="Eliezer Strassfeld" w:date="2021-02-23T11:05:00Z">
        <w:r w:rsidR="000F59D7">
          <w:rPr>
            <w:rFonts w:ascii="Times New Roman" w:hAnsi="Times New Roman"/>
            <w:spacing w:val="-2"/>
          </w:rPr>
          <w:t xml:space="preserve">Coverage limits may be provided under a combination of primary and excess policies. </w:t>
        </w:r>
      </w:ins>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3BA85A0C" w14:textId="77777777" w:rsidR="00105BA6" w:rsidRPr="00351EEC" w:rsidRDefault="00105BA6" w:rsidP="00105BA6">
      <w:pPr>
        <w:pStyle w:val="NoSpacing"/>
        <w:ind w:left="360" w:right="360"/>
        <w:rPr>
          <w:rFonts w:ascii="Times New Roman" w:hAnsi="Times New Roman" w:cs="Times New Roman"/>
          <w:sz w:val="21"/>
          <w:szCs w:val="21"/>
        </w:rPr>
      </w:pPr>
    </w:p>
    <w:p w14:paraId="4493550D" w14:textId="77777777" w:rsidR="00105BA6" w:rsidRPr="00351EEC" w:rsidRDefault="00105BA6" w:rsidP="00105BA6">
      <w:pPr>
        <w:pStyle w:val="NoSpacing"/>
        <w:ind w:left="72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6332B3A1" w14:textId="77777777" w:rsidR="00105BA6" w:rsidRPr="00351EEC" w:rsidRDefault="00105BA6" w:rsidP="00105BA6">
      <w:pPr>
        <w:pStyle w:val="NoSpacing"/>
        <w:ind w:left="360" w:right="360"/>
        <w:rPr>
          <w:rFonts w:ascii="Times New Roman" w:hAnsi="Times New Roman" w:cs="Times New Roman"/>
          <w:sz w:val="21"/>
          <w:szCs w:val="21"/>
        </w:rPr>
      </w:pPr>
    </w:p>
    <w:p w14:paraId="2B221483" w14:textId="77777777" w:rsidR="00105BA6" w:rsidRPr="00351EEC" w:rsidRDefault="00105BA6" w:rsidP="00105BA6">
      <w:pPr>
        <w:pStyle w:val="NoSpacing"/>
        <w:ind w:left="72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5579A414" w14:textId="77777777" w:rsidR="00105BA6" w:rsidRPr="00351EEC" w:rsidRDefault="00105BA6" w:rsidP="00105BA6">
      <w:pPr>
        <w:pStyle w:val="NoSpacing"/>
        <w:ind w:left="360" w:right="360"/>
        <w:rPr>
          <w:rFonts w:ascii="Times New Roman" w:hAnsi="Times New Roman" w:cs="Times New Roman"/>
          <w:sz w:val="21"/>
          <w:szCs w:val="21"/>
        </w:rPr>
      </w:pPr>
    </w:p>
    <w:p w14:paraId="36987FD6" w14:textId="77777777" w:rsidR="00105BA6" w:rsidRPr="00351EEC" w:rsidRDefault="00105BA6" w:rsidP="00105BA6">
      <w:pPr>
        <w:pStyle w:val="NoSpacing"/>
        <w:ind w:left="720" w:right="360"/>
        <w:rPr>
          <w:rFonts w:ascii="Times New Roman" w:hAnsi="Times New Roman" w:cs="Times New Roman"/>
        </w:rPr>
      </w:pPr>
      <w:r>
        <w:rPr>
          <w:rFonts w:ascii="Times New Roman" w:hAnsi="Times New Roman" w:cs="Times New Roman"/>
        </w:rPr>
        <w:t xml:space="preserve">5.  </w:t>
      </w:r>
      <w:ins w:id="98" w:author="Eliezer Strassfeld" w:date="2021-02-23T11:06:00Z">
        <w:r w:rsidR="000F59D7">
          <w:rPr>
            <w:rFonts w:ascii="Times New Roman" w:hAnsi="Times New Roman" w:cs="Times New Roman"/>
          </w:rPr>
          <w:t>Not applicable</w:t>
        </w:r>
      </w:ins>
      <w:del w:id="99" w:author="Eliezer Strassfeld" w:date="2021-02-23T11:06:00Z">
        <w:r w:rsidRPr="00351EEC" w:rsidDel="000F59D7">
          <w:rPr>
            <w:rFonts w:ascii="Times New Roman" w:hAnsi="Times New Roman" w:cs="Times New Roman"/>
          </w:rPr>
          <w:delText>Valuable</w:delText>
        </w:r>
        <w:r w:rsidRPr="00351EEC" w:rsidDel="000F59D7">
          <w:rPr>
            <w:rFonts w:ascii="Times New Roman" w:hAnsi="Times New Roman" w:cs="Times New Roman"/>
            <w:spacing w:val="-2"/>
          </w:rPr>
          <w:delText xml:space="preserve"> </w:delText>
        </w:r>
        <w:r w:rsidRPr="00351EEC" w:rsidDel="000F59D7">
          <w:rPr>
            <w:rFonts w:ascii="Times New Roman" w:hAnsi="Times New Roman" w:cs="Times New Roman"/>
          </w:rPr>
          <w:delText>Papers</w:delText>
        </w:r>
        <w:r w:rsidRPr="00351EEC" w:rsidDel="000F59D7">
          <w:rPr>
            <w:rFonts w:ascii="Times New Roman" w:hAnsi="Times New Roman" w:cs="Times New Roman"/>
            <w:spacing w:val="-2"/>
          </w:rPr>
          <w:delText xml:space="preserve"> </w:delText>
        </w:r>
        <w:r w:rsidRPr="00351EEC" w:rsidDel="000F59D7">
          <w:rPr>
            <w:rFonts w:ascii="Times New Roman" w:hAnsi="Times New Roman" w:cs="Times New Roman"/>
          </w:rPr>
          <w:delText xml:space="preserve">coverage, </w:delText>
        </w:r>
        <w:r w:rsidRPr="00351EEC" w:rsidDel="000F59D7">
          <w:rPr>
            <w:rFonts w:ascii="Times New Roman" w:hAnsi="Times New Roman" w:cs="Times New Roman"/>
            <w:spacing w:val="1"/>
          </w:rPr>
          <w:delText xml:space="preserve">if applicable, with </w:delText>
        </w:r>
        <w:r w:rsidRPr="00351EEC" w:rsidDel="000F59D7">
          <w:rPr>
            <w:rFonts w:ascii="Times New Roman" w:hAnsi="Times New Roman" w:cs="Times New Roman"/>
          </w:rPr>
          <w:delText>an Inland Marine</w:delText>
        </w:r>
        <w:r w:rsidRPr="00351EEC" w:rsidDel="000F59D7">
          <w:rPr>
            <w:rFonts w:ascii="Times New Roman" w:hAnsi="Times New Roman" w:cs="Times New Roman"/>
            <w:spacing w:val="-2"/>
          </w:rPr>
          <w:delText xml:space="preserve"> </w:delText>
        </w:r>
        <w:r w:rsidRPr="00351EEC" w:rsidDel="000F59D7">
          <w:rPr>
            <w:rFonts w:ascii="Times New Roman" w:hAnsi="Times New Roman" w:cs="Times New Roman"/>
          </w:rPr>
          <w:delText>Policy</w:delText>
        </w:r>
        <w:r w:rsidRPr="00351EEC" w:rsidDel="000F59D7">
          <w:rPr>
            <w:rFonts w:ascii="Times New Roman" w:hAnsi="Times New Roman" w:cs="Times New Roman"/>
            <w:spacing w:val="1"/>
          </w:rPr>
          <w:delText xml:space="preserve"> </w:delText>
        </w:r>
        <w:r w:rsidRPr="00351EEC" w:rsidDel="000F59D7">
          <w:rPr>
            <w:rFonts w:ascii="Times New Roman" w:hAnsi="Times New Roman" w:cs="Times New Roman"/>
          </w:rPr>
          <w:delText>Insurance with limits sufficient</w:delText>
        </w:r>
        <w:r w:rsidRPr="00351EEC" w:rsidDel="000F59D7">
          <w:rPr>
            <w:rFonts w:ascii="Times New Roman" w:hAnsi="Times New Roman" w:cs="Times New Roman"/>
            <w:spacing w:val="-2"/>
          </w:rPr>
          <w:delText xml:space="preserve"> </w:delText>
        </w:r>
        <w:r w:rsidRPr="00351EEC" w:rsidDel="000F59D7">
          <w:rPr>
            <w:rFonts w:ascii="Times New Roman" w:hAnsi="Times New Roman" w:cs="Times New Roman"/>
          </w:rPr>
          <w:delText>to pay</w:delText>
        </w:r>
        <w:r w:rsidRPr="00351EEC" w:rsidDel="000F59D7">
          <w:rPr>
            <w:rFonts w:ascii="Times New Roman" w:hAnsi="Times New Roman" w:cs="Times New Roman"/>
            <w:spacing w:val="-2"/>
          </w:rPr>
          <w:delText xml:space="preserve"> </w:delText>
        </w:r>
        <w:r w:rsidRPr="00351EEC" w:rsidDel="000F59D7">
          <w:rPr>
            <w:rFonts w:ascii="Times New Roman" w:hAnsi="Times New Roman" w:cs="Times New Roman"/>
          </w:rPr>
          <w:delText>for the re-creation and reconstruction</w:delText>
        </w:r>
        <w:r w:rsidRPr="00351EEC" w:rsidDel="000F59D7">
          <w:rPr>
            <w:rFonts w:ascii="Times New Roman" w:hAnsi="Times New Roman" w:cs="Times New Roman"/>
            <w:spacing w:val="63"/>
          </w:rPr>
          <w:delText xml:space="preserve"> </w:delText>
        </w:r>
        <w:r w:rsidRPr="00351EEC" w:rsidDel="000F59D7">
          <w:rPr>
            <w:rFonts w:ascii="Times New Roman" w:hAnsi="Times New Roman" w:cs="Times New Roman"/>
          </w:rPr>
          <w:delText>of such records</w:delText>
        </w:r>
      </w:del>
      <w:r w:rsidRPr="00351EEC">
        <w:rPr>
          <w:rFonts w:ascii="Times New Roman" w:hAnsi="Times New Roman" w:cs="Times New Roman"/>
        </w:rPr>
        <w:t>.</w:t>
      </w:r>
    </w:p>
    <w:p w14:paraId="136D1627" w14:textId="77777777" w:rsidR="00105BA6" w:rsidRPr="00351EEC" w:rsidRDefault="00105BA6" w:rsidP="00105BA6">
      <w:pPr>
        <w:pStyle w:val="NoSpacing"/>
        <w:ind w:left="360" w:right="360"/>
        <w:rPr>
          <w:rFonts w:ascii="Times New Roman" w:hAnsi="Times New Roman" w:cs="Times New Roman"/>
          <w:sz w:val="21"/>
          <w:szCs w:val="21"/>
        </w:rPr>
      </w:pPr>
    </w:p>
    <w:p w14:paraId="5AF78EBD" w14:textId="77777777" w:rsidR="00105BA6" w:rsidRPr="00351EEC" w:rsidRDefault="00105BA6" w:rsidP="00105BA6">
      <w:pPr>
        <w:pStyle w:val="NoSpacing"/>
        <w:ind w:left="360" w:right="360" w:firstLine="360"/>
        <w:rPr>
          <w:rFonts w:ascii="Times New Roman" w:hAnsi="Times New Roman" w:cs="Times New Roman"/>
        </w:rPr>
      </w:pPr>
      <w:r>
        <w:rPr>
          <w:rFonts w:ascii="Times New Roman" w:hAnsi="Times New Roman" w:cs="Times New Roman"/>
        </w:rPr>
        <w:t xml:space="preserve">6.  </w:t>
      </w:r>
      <w:ins w:id="100" w:author="Eliezer Strassfeld" w:date="2021-02-23T10:29:00Z">
        <w:r w:rsidR="00457446">
          <w:rPr>
            <w:rFonts w:ascii="Times New Roman" w:hAnsi="Times New Roman" w:cs="Times New Roman"/>
          </w:rPr>
          <w:t>Not applicable</w:t>
        </w:r>
      </w:ins>
      <w:del w:id="101" w:author="Eliezer Strassfeld" w:date="2021-02-23T10:29:00Z">
        <w:r w:rsidRPr="00351EEC" w:rsidDel="00457446">
          <w:rPr>
            <w:rFonts w:ascii="Times New Roman" w:hAnsi="Times New Roman" w:cs="Times New Roman"/>
          </w:rPr>
          <w:delText>Surety</w:delText>
        </w:r>
        <w:r w:rsidRPr="00351EEC" w:rsidDel="00457446">
          <w:rPr>
            <w:rFonts w:ascii="Times New Roman" w:hAnsi="Times New Roman" w:cs="Times New Roman"/>
            <w:spacing w:val="-3"/>
          </w:rPr>
          <w:delText xml:space="preserve"> </w:delText>
        </w:r>
        <w:r w:rsidRPr="00351EEC" w:rsidDel="00457446">
          <w:rPr>
            <w:rFonts w:ascii="Times New Roman" w:hAnsi="Times New Roman" w:cs="Times New Roman"/>
            <w:spacing w:val="-2"/>
          </w:rPr>
          <w:delText>or</w:delText>
        </w:r>
        <w:r w:rsidRPr="00351EEC" w:rsidDel="00457446">
          <w:rPr>
            <w:rFonts w:ascii="Times New Roman" w:hAnsi="Times New Roman" w:cs="Times New Roman"/>
          </w:rPr>
          <w:delText xml:space="preserve"> Fidelity</w:delText>
        </w:r>
        <w:r w:rsidRPr="00351EEC" w:rsidDel="00457446">
          <w:rPr>
            <w:rFonts w:ascii="Times New Roman" w:hAnsi="Times New Roman" w:cs="Times New Roman"/>
            <w:spacing w:val="-3"/>
          </w:rPr>
          <w:delText xml:space="preserve"> </w:delText>
        </w:r>
        <w:r w:rsidRPr="00351EEC" w:rsidDel="00457446">
          <w:rPr>
            <w:rFonts w:ascii="Times New Roman" w:hAnsi="Times New Roman" w:cs="Times New Roman"/>
          </w:rPr>
          <w:delText>Bond(s)</w:delText>
        </w:r>
        <w:r w:rsidRPr="00351EEC" w:rsidDel="00457446">
          <w:rPr>
            <w:rFonts w:ascii="Times New Roman" w:hAnsi="Times New Roman" w:cs="Times New Roman"/>
            <w:spacing w:val="1"/>
          </w:rPr>
          <w:delText xml:space="preserve"> </w:delText>
        </w:r>
        <w:r w:rsidDel="00457446">
          <w:rPr>
            <w:rFonts w:ascii="Times New Roman" w:hAnsi="Times New Roman" w:cs="Times New Roman"/>
          </w:rPr>
          <w:delText>if required by statute or by the agency</w:delText>
        </w:r>
      </w:del>
      <w:r w:rsidRPr="00351EEC">
        <w:rPr>
          <w:rFonts w:ascii="Times New Roman" w:hAnsi="Times New Roman" w:cs="Times New Roman"/>
        </w:rPr>
        <w:t>.</w:t>
      </w:r>
    </w:p>
    <w:p w14:paraId="662BC7D1" w14:textId="77777777" w:rsidR="00105BA6" w:rsidRPr="00351EEC" w:rsidRDefault="00105BA6" w:rsidP="00105BA6">
      <w:pPr>
        <w:pStyle w:val="NoSpacing"/>
        <w:ind w:left="360" w:right="360"/>
        <w:rPr>
          <w:rFonts w:ascii="Times New Roman" w:hAnsi="Times New Roman" w:cs="Times New Roman"/>
        </w:rPr>
      </w:pPr>
    </w:p>
    <w:p w14:paraId="389D90FE" w14:textId="77777777" w:rsidR="00105BA6" w:rsidRPr="00351EEC" w:rsidRDefault="00105BA6" w:rsidP="00105BA6">
      <w:pPr>
        <w:pStyle w:val="NoSpacing"/>
        <w:ind w:left="72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0FD0219D" w14:textId="77777777" w:rsidR="00105BA6" w:rsidRDefault="00105BA6" w:rsidP="00105BA6">
      <w:pPr>
        <w:pStyle w:val="NoSpacing"/>
        <w:rPr>
          <w:rFonts w:ascii="Times New Roman" w:hAnsi="Times New Roman" w:cs="Times New Roman"/>
        </w:rPr>
      </w:pPr>
    </w:p>
    <w:p w14:paraId="3EA6467F" w14:textId="77777777" w:rsidR="00105BA6" w:rsidRPr="00D515C5" w:rsidRDefault="00105BA6" w:rsidP="00105BA6">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0BEB5466" w14:textId="77777777" w:rsidR="00105BA6" w:rsidRDefault="00105BA6" w:rsidP="00105BA6">
      <w:pPr>
        <w:jc w:val="both"/>
        <w:rPr>
          <w:rFonts w:ascii="Times New Roman" w:hAnsi="Times New Roman"/>
        </w:rPr>
      </w:pPr>
    </w:p>
    <w:p w14:paraId="5E1193DC" w14:textId="77777777" w:rsidR="00105BA6" w:rsidRPr="006E4F58" w:rsidRDefault="00105BA6" w:rsidP="00105BA6">
      <w:pPr>
        <w:ind w:firstLine="360"/>
        <w:jc w:val="both"/>
        <w:rPr>
          <w:rFonts w:ascii="Times New Roman" w:hAnsi="Times New Roman"/>
        </w:rPr>
      </w:pPr>
      <w:r w:rsidRPr="006E4F58">
        <w:rPr>
          <w:rFonts w:ascii="Times New Roman" w:hAnsi="Times New Roman"/>
        </w:rPr>
        <w:t>B.  The Contractor’s insurance coverage must meet the following additional requirements:</w:t>
      </w:r>
    </w:p>
    <w:p w14:paraId="636251B6" w14:textId="77777777" w:rsidR="00105BA6" w:rsidRPr="006E4F58" w:rsidRDefault="00105BA6" w:rsidP="00105BA6">
      <w:pPr>
        <w:rPr>
          <w:rFonts w:ascii="Times New Roman" w:hAnsi="Times New Roman"/>
        </w:rPr>
      </w:pPr>
    </w:p>
    <w:p w14:paraId="4DE59772" w14:textId="77777777" w:rsidR="00105BA6" w:rsidRPr="006E4F58" w:rsidRDefault="00105BA6" w:rsidP="00105BA6">
      <w:pPr>
        <w:ind w:left="720"/>
        <w:rPr>
          <w:rFonts w:ascii="Times New Roman" w:hAnsi="Times New Roman"/>
        </w:rPr>
      </w:pPr>
      <w:r w:rsidRPr="006E4F58">
        <w:rPr>
          <w:rFonts w:ascii="Times New Roman" w:hAnsi="Times New Roman"/>
        </w:rPr>
        <w:t>1.  The insurer must have a certificate of authority or other appropriate authorization to operate in the state in which the policy was issued.</w:t>
      </w:r>
    </w:p>
    <w:p w14:paraId="7BEFD291" w14:textId="77777777" w:rsidR="00105BA6" w:rsidRPr="006E4F58" w:rsidRDefault="00105BA6" w:rsidP="00105BA6">
      <w:pPr>
        <w:rPr>
          <w:rFonts w:ascii="Times New Roman" w:hAnsi="Times New Roman"/>
        </w:rPr>
      </w:pPr>
    </w:p>
    <w:p w14:paraId="3A6E02EE" w14:textId="77777777" w:rsidR="00105BA6" w:rsidRPr="006E4F58" w:rsidRDefault="00105BA6" w:rsidP="00105BA6">
      <w:pPr>
        <w:ind w:left="720"/>
        <w:rPr>
          <w:rFonts w:ascii="Times New Roman" w:hAnsi="Times New Roman"/>
        </w:rPr>
      </w:pPr>
      <w:r w:rsidRPr="006E4F58">
        <w:rPr>
          <w:rFonts w:ascii="Times New Roman" w:hAnsi="Times New Roman"/>
        </w:rPr>
        <w:t xml:space="preserve">2.   Any deductible or self-insured retention amount or other similar obligation under the insurance policies shall be the sole obligation of the Contractor. </w:t>
      </w:r>
    </w:p>
    <w:p w14:paraId="297340D9" w14:textId="77777777" w:rsidR="00105BA6" w:rsidRPr="006E4F58" w:rsidRDefault="00105BA6" w:rsidP="00105BA6">
      <w:pPr>
        <w:rPr>
          <w:rFonts w:ascii="Times New Roman" w:hAnsi="Times New Roman"/>
        </w:rPr>
      </w:pPr>
    </w:p>
    <w:p w14:paraId="458B9D3F" w14:textId="77777777" w:rsidR="00105BA6" w:rsidRPr="006E4F58" w:rsidRDefault="00105BA6" w:rsidP="00105BA6">
      <w:pPr>
        <w:ind w:left="720"/>
        <w:rPr>
          <w:rFonts w:ascii="Times New Roman" w:hAnsi="Times New Roman"/>
        </w:rPr>
      </w:pPr>
      <w:r w:rsidRPr="006E4F58">
        <w:rPr>
          <w:rFonts w:ascii="Times New Roman" w:hAnsi="Times New Roman"/>
        </w:rPr>
        <w:t xml:space="preserve">3.   </w:t>
      </w:r>
      <w:del w:id="102" w:author="Eliezer Strassfeld" w:date="2021-02-23T11:15:00Z">
        <w:r w:rsidRPr="006E4F58" w:rsidDel="006551CD">
          <w:rPr>
            <w:rFonts w:ascii="Times New Roman" w:hAnsi="Times New Roman"/>
          </w:rPr>
          <w:delText>The State will be defended, indemnified and held harmless to the full extent of any coverage actually secured by the Contractor in excess of the minimum requirements set forth above.</w:delText>
        </w:r>
        <w:r w:rsidDel="006551CD">
          <w:rPr>
            <w:rFonts w:ascii="Times New Roman" w:hAnsi="Times New Roman"/>
          </w:rPr>
          <w:delText xml:space="preserve"> </w:delText>
        </w:r>
      </w:del>
      <w:r w:rsidRPr="006E4F58">
        <w:rPr>
          <w:rFonts w:ascii="Times New Roman" w:hAnsi="Times New Roman"/>
        </w:rPr>
        <w:t>The duty to indemnify the State under this Contract shall not be limited by the insurance required in this Contract.</w:t>
      </w:r>
    </w:p>
    <w:p w14:paraId="181C609E" w14:textId="77777777" w:rsidR="00105BA6" w:rsidRPr="006E4F58" w:rsidRDefault="00105BA6" w:rsidP="00105BA6">
      <w:pPr>
        <w:rPr>
          <w:rFonts w:ascii="Times New Roman" w:hAnsi="Times New Roman"/>
        </w:rPr>
      </w:pPr>
    </w:p>
    <w:p w14:paraId="13B34200" w14:textId="77777777" w:rsidR="00105BA6" w:rsidRPr="006E4F58" w:rsidRDefault="00105BA6" w:rsidP="00105BA6">
      <w:pPr>
        <w:ind w:left="720"/>
        <w:rPr>
          <w:rFonts w:ascii="Times New Roman" w:hAnsi="Times New Roman"/>
        </w:rPr>
      </w:pPr>
      <w:r w:rsidRPr="006E4F58">
        <w:rPr>
          <w:rFonts w:ascii="Times New Roman" w:hAnsi="Times New Roman"/>
        </w:rPr>
        <w:t xml:space="preserve">4.   The </w:t>
      </w:r>
      <w:bookmarkStart w:id="103" w:name="_Hlk64971272"/>
      <w:ins w:id="104" w:author="Eliezer Strassfeld" w:date="2021-02-23T11:13:00Z">
        <w:r w:rsidR="006551CD">
          <w:rPr>
            <w:rFonts w:ascii="Times New Roman" w:hAnsi="Times New Roman"/>
          </w:rPr>
          <w:t xml:space="preserve">auto and commercial general liability </w:t>
        </w:r>
      </w:ins>
      <w:r w:rsidRPr="006E4F58">
        <w:rPr>
          <w:rFonts w:ascii="Times New Roman" w:hAnsi="Times New Roman"/>
        </w:rPr>
        <w:t>insurance required in this Contract</w:t>
      </w:r>
      <w:bookmarkEnd w:id="103"/>
      <w:r w:rsidRPr="006E4F58">
        <w:rPr>
          <w:rFonts w:ascii="Times New Roman" w:hAnsi="Times New Roman"/>
        </w:rPr>
        <w:t>, through a policy or endorsement(s), shall include a provision that the policy and endorsements may not be canceled or modified without thirty (30) days’ prior written notice to the undersigned State agency.</w:t>
      </w:r>
    </w:p>
    <w:p w14:paraId="5EF7C11B" w14:textId="77777777" w:rsidR="00105BA6" w:rsidRPr="006E4F58" w:rsidRDefault="00105BA6" w:rsidP="00105BA6">
      <w:pPr>
        <w:ind w:left="720" w:hanging="360"/>
        <w:rPr>
          <w:rFonts w:ascii="Times New Roman" w:hAnsi="Times New Roman"/>
        </w:rPr>
      </w:pPr>
    </w:p>
    <w:p w14:paraId="61B8111B" w14:textId="77777777" w:rsidR="00105BA6" w:rsidRPr="006E4F58" w:rsidRDefault="00105BA6" w:rsidP="00105BA6">
      <w:pPr>
        <w:ind w:left="720"/>
        <w:rPr>
          <w:rFonts w:ascii="Times New Roman" w:hAnsi="Times New Roman"/>
        </w:rPr>
      </w:pPr>
      <w:r w:rsidRPr="006E4F58">
        <w:rPr>
          <w:rFonts w:ascii="Times New Roman" w:hAnsi="Times New Roman"/>
        </w:rPr>
        <w:t>5.    The Contractor waives and agrees to require their insurer to waive their rights of subrogation against the State of Indiana</w:t>
      </w:r>
      <w:ins w:id="105" w:author="Eliezer Strassfeld" w:date="2021-02-23T11:13:00Z">
        <w:r w:rsidR="006551CD">
          <w:rPr>
            <w:rFonts w:ascii="Times New Roman" w:hAnsi="Times New Roman"/>
          </w:rPr>
          <w:t xml:space="preserve"> </w:t>
        </w:r>
        <w:proofErr w:type="gramStart"/>
        <w:r w:rsidR="006551CD">
          <w:rPr>
            <w:rFonts w:ascii="Times New Roman" w:hAnsi="Times New Roman"/>
          </w:rPr>
          <w:t>with regard to</w:t>
        </w:r>
        <w:proofErr w:type="gramEnd"/>
        <w:r w:rsidR="006551CD">
          <w:rPr>
            <w:rFonts w:ascii="Times New Roman" w:hAnsi="Times New Roman"/>
          </w:rPr>
          <w:t xml:space="preserve"> </w:t>
        </w:r>
      </w:ins>
      <w:ins w:id="106" w:author="Eliezer Strassfeld" w:date="2021-02-23T11:14:00Z">
        <w:r w:rsidR="006551CD">
          <w:rPr>
            <w:rFonts w:ascii="Times New Roman" w:hAnsi="Times New Roman"/>
          </w:rPr>
          <w:t xml:space="preserve">losses covered under the auto and commercial general liability </w:t>
        </w:r>
        <w:r w:rsidR="006551CD" w:rsidRPr="006E4F58">
          <w:rPr>
            <w:rFonts w:ascii="Times New Roman" w:hAnsi="Times New Roman"/>
          </w:rPr>
          <w:t>insurance required in this Contract</w:t>
        </w:r>
      </w:ins>
      <w:r w:rsidRPr="006E4F58">
        <w:rPr>
          <w:rFonts w:ascii="Times New Roman" w:hAnsi="Times New Roman"/>
        </w:rPr>
        <w:t>.</w:t>
      </w:r>
    </w:p>
    <w:p w14:paraId="6D753304" w14:textId="77777777" w:rsidR="00105BA6" w:rsidRPr="006E4F58" w:rsidRDefault="00105BA6" w:rsidP="00105BA6">
      <w:pPr>
        <w:rPr>
          <w:rFonts w:ascii="Times New Roman" w:hAnsi="Times New Roman"/>
        </w:rPr>
      </w:pPr>
    </w:p>
    <w:p w14:paraId="4433041C" w14:textId="77777777" w:rsidR="00105BA6" w:rsidRPr="006E4F58" w:rsidRDefault="00105BA6" w:rsidP="00105BA6">
      <w:pPr>
        <w:ind w:left="360"/>
        <w:rPr>
          <w:rFonts w:ascii="Times New Roman" w:hAnsi="Times New Roman"/>
        </w:rPr>
      </w:pPr>
      <w:r w:rsidRPr="006E4F58">
        <w:rPr>
          <w:rFonts w:ascii="Times New Roman" w:hAnsi="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74317020" w14:textId="77777777" w:rsidR="00105BA6" w:rsidRPr="006E4F58" w:rsidRDefault="00105BA6" w:rsidP="00105BA6">
      <w:pPr>
        <w:rPr>
          <w:rFonts w:ascii="Times New Roman" w:hAnsi="Times New Roman"/>
          <w:b/>
        </w:rPr>
      </w:pPr>
    </w:p>
    <w:p w14:paraId="27A7602E" w14:textId="77777777" w:rsidR="00105BA6" w:rsidRDefault="00105BA6" w:rsidP="00105BA6">
      <w:pPr>
        <w:rPr>
          <w:rFonts w:ascii="Times New Roman" w:hAnsi="Times New Roman"/>
        </w:rPr>
      </w:pPr>
      <w:r w:rsidRPr="006E4F58">
        <w:rPr>
          <w:rFonts w:ascii="Times New Roman" w:hAnsi="Times New Roman"/>
          <w:b/>
        </w:rPr>
        <w:t>2</w:t>
      </w:r>
      <w:r>
        <w:rPr>
          <w:rFonts w:ascii="Times New Roman" w:hAnsi="Times New Roman"/>
          <w:b/>
        </w:rPr>
        <w:t>9</w:t>
      </w:r>
      <w:r w:rsidRPr="006E4F58">
        <w:rPr>
          <w:rFonts w:ascii="Times New Roman" w:hAnsi="Times New Roman"/>
          <w:b/>
        </w:rPr>
        <w:t>.  Key Person(s)</w:t>
      </w:r>
      <w:r w:rsidRPr="006E4F58">
        <w:rPr>
          <w:rFonts w:ascii="Times New Roman" w:hAnsi="Times New Roman"/>
        </w:rPr>
        <w:t xml:space="preserve">. </w:t>
      </w:r>
    </w:p>
    <w:p w14:paraId="5B21958F" w14:textId="77777777" w:rsidR="00105BA6" w:rsidRPr="006E4F58" w:rsidRDefault="00105BA6" w:rsidP="00105BA6">
      <w:pPr>
        <w:rPr>
          <w:rFonts w:ascii="Times New Roman" w:hAnsi="Times New Roman"/>
        </w:rPr>
      </w:pPr>
      <w:r w:rsidRPr="006E4F58">
        <w:rPr>
          <w:rFonts w:ascii="Times New Roman" w:hAnsi="Times New Roman"/>
        </w:rPr>
        <w:t xml:space="preserve"> </w:t>
      </w:r>
    </w:p>
    <w:p w14:paraId="3273686A" w14:textId="77777777" w:rsidR="00105BA6" w:rsidRPr="006E4F58" w:rsidRDefault="00105BA6" w:rsidP="00105BA6">
      <w:pPr>
        <w:ind w:left="720"/>
        <w:rPr>
          <w:rFonts w:ascii="Times New Roman" w:hAnsi="Times New Roman"/>
        </w:rPr>
      </w:pPr>
      <w:r w:rsidRPr="006E4F58">
        <w:rPr>
          <w:rFonts w:ascii="Times New Roman" w:hAnsi="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0797FB4" w14:textId="77777777" w:rsidR="00105BA6" w:rsidRPr="006E4F58" w:rsidRDefault="00105BA6" w:rsidP="00105BA6">
      <w:pPr>
        <w:rPr>
          <w:rFonts w:ascii="Times New Roman" w:hAnsi="Times New Roman"/>
        </w:rPr>
      </w:pPr>
    </w:p>
    <w:p w14:paraId="2024E406" w14:textId="77777777" w:rsidR="00105BA6" w:rsidRPr="006E4F58" w:rsidRDefault="00105BA6" w:rsidP="00105BA6">
      <w:pPr>
        <w:ind w:left="720"/>
        <w:rPr>
          <w:rFonts w:ascii="Times New Roman" w:hAnsi="Times New Roman"/>
        </w:rPr>
      </w:pPr>
      <w:r w:rsidRPr="006E4F58">
        <w:rPr>
          <w:rFonts w:ascii="Times New Roman" w:hAnsi="Times New Roman"/>
        </w:rPr>
        <w:t xml:space="preserve">B.  </w:t>
      </w:r>
      <w:proofErr w:type="gramStart"/>
      <w:r w:rsidRPr="006E4F58">
        <w:rPr>
          <w:rFonts w:ascii="Times New Roman" w:hAnsi="Times New Roman"/>
        </w:rPr>
        <w:t>In the event that</w:t>
      </w:r>
      <w:proofErr w:type="gramEnd"/>
      <w:r w:rsidRPr="006E4F58">
        <w:rPr>
          <w:rFonts w:ascii="Times New Roman" w:hAnsi="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424C8688" w14:textId="77777777" w:rsidR="00105BA6" w:rsidRPr="006E4F58" w:rsidRDefault="00105BA6" w:rsidP="00105BA6">
      <w:pPr>
        <w:rPr>
          <w:rFonts w:ascii="Times New Roman" w:hAnsi="Times New Roman"/>
        </w:rPr>
      </w:pPr>
    </w:p>
    <w:p w14:paraId="0CD1ECC5" w14:textId="77777777" w:rsidR="00105BA6" w:rsidRPr="006E4F58" w:rsidRDefault="00105BA6" w:rsidP="00105BA6">
      <w:pPr>
        <w:rPr>
          <w:rFonts w:ascii="Times New Roman" w:hAnsi="Times New Roman"/>
        </w:rPr>
      </w:pPr>
      <w:r w:rsidRPr="006E4F58">
        <w:rPr>
          <w:rFonts w:ascii="Times New Roman" w:hAnsi="Times New Roman"/>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hAnsi="Times New Roman"/>
        </w:rPr>
        <w:t>at all times</w:t>
      </w:r>
      <w:proofErr w:type="gramEnd"/>
      <w:r w:rsidRPr="006E4F58">
        <w:rPr>
          <w:rFonts w:ascii="Times New Roman" w:hAnsi="Times New Roman"/>
        </w:rPr>
        <w:t>, remain responsible for the performance of all necessary tasks, whether performed by a key person or others.</w:t>
      </w:r>
    </w:p>
    <w:p w14:paraId="6C75017A" w14:textId="77777777" w:rsidR="00105BA6" w:rsidRPr="006E4F58" w:rsidRDefault="00105BA6" w:rsidP="00105BA6">
      <w:pPr>
        <w:rPr>
          <w:rFonts w:ascii="Times New Roman" w:hAnsi="Times New Roman"/>
        </w:rPr>
      </w:pPr>
    </w:p>
    <w:p w14:paraId="5FC6A333" w14:textId="77777777" w:rsidR="00105BA6" w:rsidRPr="006E4F58" w:rsidRDefault="00105BA6" w:rsidP="00105BA6">
      <w:pPr>
        <w:rPr>
          <w:rFonts w:ascii="Times New Roman" w:hAnsi="Times New Roman"/>
        </w:rPr>
      </w:pPr>
      <w:bookmarkStart w:id="107" w:name="_Toc236554570"/>
      <w:r w:rsidRPr="006E4F58">
        <w:rPr>
          <w:rFonts w:ascii="Times New Roman" w:hAnsi="Times New Roman"/>
        </w:rPr>
        <w:t>Key person(s) to this Contract is/are _________________________________________</w:t>
      </w:r>
      <w:bookmarkEnd w:id="107"/>
    </w:p>
    <w:p w14:paraId="626FBB5C" w14:textId="77777777" w:rsidR="00105BA6" w:rsidRPr="006E4F58" w:rsidRDefault="00105BA6" w:rsidP="00105BA6">
      <w:pPr>
        <w:rPr>
          <w:rFonts w:ascii="Times New Roman" w:hAnsi="Times New Roman"/>
        </w:rPr>
      </w:pPr>
    </w:p>
    <w:p w14:paraId="73739E79" w14:textId="77777777" w:rsidR="00105BA6" w:rsidRDefault="00105BA6" w:rsidP="00105BA6">
      <w:pPr>
        <w:rPr>
          <w:rFonts w:ascii="Times New Roman" w:hAnsi="Times New Roman"/>
        </w:rPr>
      </w:pPr>
      <w:r>
        <w:rPr>
          <w:rFonts w:ascii="Times New Roman" w:hAnsi="Times New Roman"/>
          <w:b/>
        </w:rPr>
        <w:t>30</w:t>
      </w:r>
      <w:r w:rsidRPr="006E4F58">
        <w:rPr>
          <w:rFonts w:ascii="Times New Roman" w:hAnsi="Times New Roman"/>
          <w:b/>
        </w:rPr>
        <w:t>.  Licensing Standards</w:t>
      </w:r>
      <w:r w:rsidRPr="006E4F58">
        <w:rPr>
          <w:rFonts w:ascii="Times New Roman" w:hAnsi="Times New Roman"/>
        </w:rPr>
        <w:t xml:space="preserve">.  </w:t>
      </w:r>
    </w:p>
    <w:p w14:paraId="359370EF" w14:textId="77777777" w:rsidR="00105BA6" w:rsidRPr="006E4F58" w:rsidRDefault="00105BA6" w:rsidP="00105BA6">
      <w:pPr>
        <w:rPr>
          <w:rFonts w:ascii="Times New Roman" w:hAnsi="Times New Roman"/>
        </w:rPr>
      </w:pPr>
      <w:r w:rsidRPr="006E4F58">
        <w:rPr>
          <w:rFonts w:ascii="Times New Roman" w:hAnsi="Times New Roman"/>
        </w:rPr>
        <w:t xml:space="preserve">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Pr="006E4F58">
        <w:rPr>
          <w:rFonts w:ascii="Times New Roman" w:hAnsi="Times New Roman"/>
        </w:rPr>
        <w:t>certification</w:t>
      </w:r>
      <w:proofErr w:type="gramEnd"/>
      <w:r w:rsidRPr="006E4F58">
        <w:rPr>
          <w:rFonts w:ascii="Times New Roman" w:hAnsi="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746046BB" w14:textId="77777777" w:rsidR="00105BA6" w:rsidRPr="006E4F58" w:rsidRDefault="00105BA6" w:rsidP="00105BA6">
      <w:pPr>
        <w:rPr>
          <w:rFonts w:ascii="Times New Roman" w:hAnsi="Times New Roman"/>
        </w:rPr>
      </w:pPr>
    </w:p>
    <w:p w14:paraId="2C865FD5" w14:textId="77777777" w:rsidR="00105BA6" w:rsidRDefault="00105BA6" w:rsidP="00105BA6">
      <w:pPr>
        <w:rPr>
          <w:rFonts w:ascii="Times New Roman" w:hAnsi="Times New Roman"/>
        </w:rPr>
      </w:pPr>
      <w:r w:rsidRPr="006E4F58">
        <w:rPr>
          <w:rFonts w:ascii="Times New Roman" w:hAnsi="Times New Roman"/>
          <w:b/>
        </w:rPr>
        <w:t>3</w:t>
      </w:r>
      <w:r>
        <w:rPr>
          <w:rFonts w:ascii="Times New Roman" w:hAnsi="Times New Roman"/>
          <w:b/>
        </w:rPr>
        <w:t>1</w:t>
      </w:r>
      <w:r w:rsidRPr="006E4F58">
        <w:rPr>
          <w:rFonts w:ascii="Times New Roman" w:hAnsi="Times New Roman"/>
          <w:b/>
        </w:rPr>
        <w:t>.  Merger &amp; Modification</w:t>
      </w:r>
      <w:r w:rsidRPr="006E4F58">
        <w:rPr>
          <w:rFonts w:ascii="Times New Roman" w:hAnsi="Times New Roman"/>
        </w:rPr>
        <w:t xml:space="preserve">. </w:t>
      </w:r>
    </w:p>
    <w:p w14:paraId="3A17376F" w14:textId="77777777" w:rsidR="00105BA6" w:rsidRPr="006E4F58" w:rsidRDefault="00105BA6" w:rsidP="00105BA6">
      <w:pPr>
        <w:rPr>
          <w:rFonts w:ascii="Times New Roman" w:hAnsi="Times New Roman"/>
        </w:rPr>
      </w:pPr>
      <w:r w:rsidRPr="006E4F58">
        <w:rPr>
          <w:rFonts w:ascii="Times New Roman" w:hAnsi="Times New Roman"/>
        </w:rPr>
        <w:t xml:space="preserve">This Contract constitutes the entire agreement between the parties. No understandings, </w:t>
      </w:r>
      <w:r w:rsidRPr="006E4F58">
        <w:rPr>
          <w:rFonts w:ascii="Times New Roman" w:hAnsi="Times New Roman"/>
        </w:rPr>
        <w:lastRenderedPageBreak/>
        <w:t>agreements, or representations, oral or written, not specified within this Contract will be valid provisions of this Contract.  This Contract may not be modified, supplemented, or amended, except by written agreement signed by all necessary parties.</w:t>
      </w:r>
    </w:p>
    <w:p w14:paraId="27B67AFD" w14:textId="77777777" w:rsidR="00105BA6" w:rsidRPr="006E4F58" w:rsidRDefault="00105BA6" w:rsidP="00105BA6">
      <w:pPr>
        <w:rPr>
          <w:rFonts w:ascii="Times New Roman" w:hAnsi="Times New Roman"/>
        </w:rPr>
      </w:pPr>
    </w:p>
    <w:p w14:paraId="1E98F156" w14:textId="77777777" w:rsidR="00105BA6" w:rsidRPr="00BC6AD2" w:rsidRDefault="00105BA6" w:rsidP="00105BA6">
      <w:pPr>
        <w:autoSpaceDE w:val="0"/>
        <w:autoSpaceDN w:val="0"/>
        <w:rPr>
          <w:rFonts w:ascii="Times New Roman" w:hAnsi="Times New Roman"/>
          <w:bCs/>
        </w:rPr>
      </w:pPr>
      <w:r w:rsidRPr="006E4F58">
        <w:rPr>
          <w:rFonts w:ascii="Times New Roman" w:eastAsia="Calibri" w:hAnsi="Times New Roman"/>
          <w:b/>
          <w:bCs/>
          <w:color w:val="000000"/>
        </w:rPr>
        <w:t>3</w:t>
      </w:r>
      <w:r>
        <w:rPr>
          <w:rFonts w:ascii="Times New Roman" w:eastAsia="Calibri" w:hAnsi="Times New Roman"/>
          <w:b/>
          <w:bCs/>
          <w:color w:val="000000"/>
        </w:rPr>
        <w:t>2</w:t>
      </w:r>
      <w:r w:rsidRPr="006E4F58">
        <w:rPr>
          <w:rFonts w:ascii="Times New Roman" w:eastAsia="Calibri" w:hAnsi="Times New Roman"/>
          <w:b/>
          <w:bCs/>
          <w:color w:val="000000"/>
        </w:rPr>
        <w:t xml:space="preserve">.  Minority and Women’s Business Enterprises Compliance. </w:t>
      </w:r>
      <w:r>
        <w:rPr>
          <w:rFonts w:ascii="Times New Roman" w:eastAsia="Calibri" w:hAnsi="Times New Roman"/>
          <w:b/>
          <w:bCs/>
          <w:color w:val="000000"/>
        </w:rPr>
        <w:t xml:space="preserve">  </w:t>
      </w:r>
    </w:p>
    <w:p w14:paraId="6C6F3746" w14:textId="77777777" w:rsidR="00105BA6" w:rsidRDefault="00105BA6" w:rsidP="00105BA6">
      <w:pPr>
        <w:autoSpaceDE w:val="0"/>
        <w:autoSpaceDN w:val="0"/>
        <w:rPr>
          <w:rFonts w:ascii="Times New Roman" w:hAnsi="Times New Roman"/>
          <w:b/>
          <w:bCs/>
        </w:rPr>
      </w:pPr>
      <w:r w:rsidRPr="00BC6AD2">
        <w:rPr>
          <w:rFonts w:ascii="Times New Roman" w:hAnsi="Times New Roman"/>
          <w:bCs/>
        </w:rPr>
        <w:t>Award of this Contract was based, in part, on the</w:t>
      </w:r>
      <w:r>
        <w:rPr>
          <w:rFonts w:ascii="Times New Roman" w:hAnsi="Times New Roman"/>
          <w:bCs/>
        </w:rPr>
        <w:t xml:space="preserve"> </w:t>
      </w:r>
      <w:r w:rsidRPr="00BC6AD2">
        <w:rPr>
          <w:rFonts w:ascii="Times New Roman" w:hAnsi="Times New Roman"/>
          <w:bCs/>
        </w:rPr>
        <w:t>Minority and/or Women’s Business Enterprise (“MBE” and/or “WBE”) participation plan</w:t>
      </w:r>
      <w:r>
        <w:rPr>
          <w:rFonts w:ascii="Times New Roman" w:hAnsi="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b/>
          <w:bCs/>
        </w:rPr>
        <w:t>.</w:t>
      </w:r>
      <w:r>
        <w:rPr>
          <w:rFonts w:ascii="Times New Roman" w:hAnsi="Times New Roman"/>
          <w:b/>
          <w:bCs/>
        </w:rPr>
        <w:t xml:space="preserve"> </w:t>
      </w:r>
      <w:r>
        <w:rPr>
          <w:rFonts w:ascii="Times New Roman" w:hAnsi="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b/>
          <w:bCs/>
        </w:rPr>
        <w:t xml:space="preserve">  </w:t>
      </w:r>
    </w:p>
    <w:p w14:paraId="01A859C4" w14:textId="77777777" w:rsidR="00105BA6" w:rsidRDefault="00105BA6" w:rsidP="00105BA6">
      <w:pPr>
        <w:autoSpaceDE w:val="0"/>
        <w:autoSpaceDN w:val="0"/>
        <w:rPr>
          <w:rFonts w:ascii="Times New Roman" w:hAnsi="Times New Roman"/>
          <w:b/>
          <w:bCs/>
        </w:rPr>
      </w:pPr>
    </w:p>
    <w:p w14:paraId="328865E2" w14:textId="77777777" w:rsidR="00105BA6" w:rsidRPr="006E4F58" w:rsidRDefault="00105BA6" w:rsidP="00105BA6">
      <w:pPr>
        <w:autoSpaceDE w:val="0"/>
        <w:autoSpaceDN w:val="0"/>
        <w:rPr>
          <w:rFonts w:ascii="Times New Roman" w:eastAsia="Calibri" w:hAnsi="Times New Roman"/>
          <w:color w:val="000000"/>
        </w:rPr>
      </w:pPr>
      <w:r w:rsidRPr="00BC6AD2">
        <w:rPr>
          <w:rFonts w:ascii="Times New Roman" w:hAnsi="Times New Roman"/>
        </w:rPr>
        <w:t xml:space="preserve">The following </w:t>
      </w:r>
      <w:r>
        <w:rPr>
          <w:rFonts w:ascii="Times New Roman" w:hAnsi="Times New Roman"/>
        </w:rPr>
        <w:t xml:space="preserve">MBE/WBE Division (“Division”) </w:t>
      </w:r>
      <w:r w:rsidRPr="00BC6AD2">
        <w:rPr>
          <w:rFonts w:ascii="Times New Roman" w:hAnsi="Times New Roman"/>
        </w:rPr>
        <w:t xml:space="preserve">certified MBE </w:t>
      </w:r>
      <w:r>
        <w:rPr>
          <w:rFonts w:ascii="Times New Roman" w:hAnsi="Times New Roman"/>
        </w:rPr>
        <w:t>and/</w:t>
      </w:r>
      <w:r w:rsidRPr="00BC6AD2">
        <w:rPr>
          <w:rFonts w:ascii="Times New Roman" w:hAnsi="Times New Roman"/>
        </w:rPr>
        <w:t>or WBE subcontractors will be participating in this Contract:</w:t>
      </w:r>
      <w:r>
        <w:rPr>
          <w:rFonts w:ascii="Times New Roman" w:hAnsi="Times New Roman"/>
        </w:rPr>
        <w:t xml:space="preserve"> </w:t>
      </w:r>
      <w:r w:rsidRPr="0094343E">
        <w:rPr>
          <w:rFonts w:ascii="Times New Roman" w:hAnsi="Times New Roman"/>
          <w:b/>
        </w:rPr>
        <w:t>[Add additional MBEs and WBEs using the same format.]</w:t>
      </w:r>
      <w:r w:rsidRPr="00BC6AD2">
        <w:rPr>
          <w:rFonts w:ascii="Times New Roman" w:hAnsi="Times New Roman"/>
        </w:rPr>
        <w:t xml:space="preserve"> </w:t>
      </w:r>
      <w:r w:rsidRPr="00BC6AD2">
        <w:rPr>
          <w:rFonts w:ascii="Times New Roman" w:eastAsia="Calibri" w:hAnsi="Times New Roman"/>
          <w:color w:val="000000"/>
        </w:rPr>
        <w:t xml:space="preserve"> </w:t>
      </w:r>
    </w:p>
    <w:p w14:paraId="35B952FD" w14:textId="77777777" w:rsidR="00105BA6" w:rsidRPr="006E4F58" w:rsidRDefault="00105BA6" w:rsidP="00105BA6">
      <w:pPr>
        <w:autoSpaceDE w:val="0"/>
        <w:autoSpaceDN w:val="0"/>
        <w:rPr>
          <w:rFonts w:ascii="Times New Roman" w:eastAsia="Calibri" w:hAnsi="Times New Roman"/>
          <w:color w:val="000000"/>
        </w:rPr>
      </w:pPr>
    </w:p>
    <w:p w14:paraId="21B1889E" w14:textId="77777777" w:rsidR="00105BA6" w:rsidRPr="00C9404E" w:rsidRDefault="00105BA6" w:rsidP="00105BA6">
      <w:pPr>
        <w:autoSpaceDE w:val="0"/>
        <w:autoSpaceDN w:val="0"/>
        <w:rPr>
          <w:rFonts w:ascii="Times New Roman" w:eastAsia="Calibri" w:hAnsi="Times New Roman"/>
          <w:color w:val="000000"/>
          <w:sz w:val="16"/>
          <w:szCs w:val="16"/>
        </w:rPr>
      </w:pPr>
      <w:r w:rsidRPr="00C9404E">
        <w:rPr>
          <w:rFonts w:ascii="Times New Roman" w:eastAsia="Calibri" w:hAnsi="Times New Roman"/>
          <w:color w:val="000000"/>
          <w:sz w:val="16"/>
          <w:szCs w:val="16"/>
        </w:rPr>
        <w:t>MBE or WBE</w:t>
      </w:r>
      <w:r>
        <w:rPr>
          <w:rFonts w:ascii="Times New Roman" w:eastAsia="Calibri" w:hAnsi="Times New Roman"/>
          <w:color w:val="000000"/>
          <w:sz w:val="16"/>
          <w:szCs w:val="16"/>
        </w:rPr>
        <w:t xml:space="preserve">       </w:t>
      </w:r>
      <w:r>
        <w:rPr>
          <w:rFonts w:ascii="Times New Roman" w:eastAsia="Calibri" w:hAnsi="Times New Roman"/>
          <w:color w:val="000000"/>
          <w:sz w:val="16"/>
          <w:szCs w:val="16"/>
        </w:rPr>
        <w:tab/>
        <w:t>COMPANY NAME</w:t>
      </w:r>
      <w:r w:rsidRPr="00C9404E">
        <w:rPr>
          <w:rFonts w:ascii="Times New Roman" w:eastAsia="Calibri" w:hAnsi="Times New Roman"/>
          <w:color w:val="000000"/>
          <w:sz w:val="16"/>
          <w:szCs w:val="16"/>
        </w:rPr>
        <w:t xml:space="preserve"> </w:t>
      </w:r>
      <w:r w:rsidRPr="00C9404E">
        <w:rPr>
          <w:rFonts w:ascii="Times New Roman" w:eastAsia="Calibri" w:hAnsi="Times New Roman"/>
          <w:color w:val="000000"/>
          <w:sz w:val="16"/>
          <w:szCs w:val="16"/>
        </w:rPr>
        <w:tab/>
      </w:r>
      <w:r>
        <w:rPr>
          <w:rFonts w:ascii="Times New Roman" w:eastAsia="Calibri" w:hAnsi="Times New Roman"/>
          <w:color w:val="000000"/>
          <w:sz w:val="16"/>
          <w:szCs w:val="16"/>
        </w:rPr>
        <w:tab/>
      </w:r>
      <w:r w:rsidRPr="00C9404E">
        <w:rPr>
          <w:rFonts w:ascii="Times New Roman" w:eastAsia="Calibri" w:hAnsi="Times New Roman"/>
          <w:color w:val="000000"/>
          <w:sz w:val="16"/>
          <w:szCs w:val="16"/>
        </w:rPr>
        <w:t xml:space="preserve">PHONE </w:t>
      </w:r>
      <w:r w:rsidRPr="00C9404E">
        <w:rPr>
          <w:rFonts w:ascii="Times New Roman" w:eastAsia="Calibri" w:hAnsi="Times New Roman"/>
          <w:color w:val="000000"/>
          <w:sz w:val="16"/>
          <w:szCs w:val="16"/>
        </w:rPr>
        <w:tab/>
      </w:r>
      <w:r w:rsidRPr="00C9404E">
        <w:rPr>
          <w:rFonts w:ascii="Times New Roman" w:eastAsia="Calibri" w:hAnsi="Times New Roman"/>
          <w:color w:val="000000"/>
          <w:sz w:val="16"/>
          <w:szCs w:val="16"/>
        </w:rPr>
        <w:tab/>
        <w:t>EMAIL OF CONTACT PERSON</w:t>
      </w:r>
      <w:r w:rsidRPr="00C9404E">
        <w:rPr>
          <w:rFonts w:ascii="Times New Roman" w:eastAsia="Calibri" w:hAnsi="Times New Roman"/>
          <w:color w:val="000000"/>
          <w:sz w:val="16"/>
          <w:szCs w:val="16"/>
        </w:rPr>
        <w:tab/>
      </w:r>
      <w:r w:rsidRPr="00C9404E">
        <w:rPr>
          <w:rFonts w:ascii="Times New Roman" w:eastAsia="Calibri" w:hAnsi="Times New Roman"/>
          <w:color w:val="000000"/>
          <w:sz w:val="16"/>
          <w:szCs w:val="16"/>
        </w:rPr>
        <w:tab/>
        <w:t>PERCENT</w:t>
      </w:r>
    </w:p>
    <w:p w14:paraId="32D2E952" w14:textId="77777777" w:rsidR="00105BA6" w:rsidRPr="006E4F58" w:rsidRDefault="00105BA6" w:rsidP="00105BA6">
      <w:pPr>
        <w:autoSpaceDE w:val="0"/>
        <w:autoSpaceDN w:val="0"/>
        <w:rPr>
          <w:rFonts w:ascii="Times New Roman" w:eastAsia="Calibri" w:hAnsi="Times New Roman"/>
          <w:color w:val="000000"/>
          <w:sz w:val="15"/>
          <w:szCs w:val="15"/>
        </w:rPr>
      </w:pPr>
      <w:r w:rsidRPr="006E4F58">
        <w:rPr>
          <w:rFonts w:ascii="Times New Roman" w:eastAsia="Calibri" w:hAnsi="Times New Roman"/>
          <w:color w:val="000000"/>
          <w:sz w:val="15"/>
          <w:szCs w:val="15"/>
        </w:rPr>
        <w:t xml:space="preserve"> </w:t>
      </w:r>
    </w:p>
    <w:p w14:paraId="604DB30C" w14:textId="77777777" w:rsidR="00105BA6" w:rsidRPr="006E4F58"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w:t>
      </w:r>
    </w:p>
    <w:p w14:paraId="1FDABF69" w14:textId="77777777" w:rsidR="00105BA6" w:rsidRPr="006E4F58" w:rsidRDefault="00105BA6" w:rsidP="00105BA6">
      <w:pPr>
        <w:autoSpaceDE w:val="0"/>
        <w:autoSpaceDN w:val="0"/>
        <w:rPr>
          <w:rFonts w:ascii="Times New Roman" w:eastAsia="Calibri" w:hAnsi="Times New Roman"/>
          <w:i/>
          <w:color w:val="000000"/>
        </w:rPr>
      </w:pPr>
    </w:p>
    <w:p w14:paraId="25EDCFC6" w14:textId="77777777" w:rsidR="00105BA6" w:rsidRDefault="00105BA6" w:rsidP="00105BA6">
      <w:pPr>
        <w:autoSpaceDE w:val="0"/>
        <w:autoSpaceDN w:val="0"/>
        <w:rPr>
          <w:rFonts w:ascii="Times New Roman" w:eastAsia="Calibri" w:hAnsi="Times New Roman"/>
          <w:i/>
          <w:color w:val="000000"/>
        </w:rPr>
      </w:pPr>
      <w:r>
        <w:rPr>
          <w:rFonts w:ascii="Times New Roman" w:eastAsia="Calibri" w:hAnsi="Times New Roman"/>
          <w:i/>
          <w:color w:val="000000"/>
        </w:rPr>
        <w:t xml:space="preserve">Briefly describe the MBE and/or WBE service(s)/product(s) to be provided under this Contract and include the estimated date(s) for utilization during the Contract term: </w:t>
      </w:r>
    </w:p>
    <w:p w14:paraId="2F48B459" w14:textId="77777777" w:rsidR="00105BA6" w:rsidRDefault="00105BA6" w:rsidP="00105BA6">
      <w:pPr>
        <w:autoSpaceDE w:val="0"/>
        <w:autoSpaceDN w:val="0"/>
        <w:rPr>
          <w:rFonts w:ascii="Times New Roman" w:eastAsia="Calibri" w:hAnsi="Times New Roman"/>
          <w:i/>
          <w:color w:val="000000"/>
        </w:rPr>
      </w:pPr>
    </w:p>
    <w:p w14:paraId="133B96DF" w14:textId="77777777" w:rsidR="00105BA6"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_____________________________________________________________________________________</w:t>
      </w:r>
    </w:p>
    <w:p w14:paraId="7017A8FF" w14:textId="77777777" w:rsidR="00105BA6" w:rsidRDefault="00105BA6" w:rsidP="00105BA6">
      <w:pPr>
        <w:autoSpaceDE w:val="0"/>
        <w:autoSpaceDN w:val="0"/>
        <w:rPr>
          <w:rFonts w:ascii="Times New Roman" w:eastAsia="Calibri" w:hAnsi="Times New Roman"/>
          <w:i/>
          <w:color w:val="000000"/>
        </w:rPr>
      </w:pPr>
    </w:p>
    <w:p w14:paraId="56BB437C" w14:textId="77777777" w:rsidR="00105BA6" w:rsidRDefault="00105BA6" w:rsidP="00105BA6">
      <w:pPr>
        <w:autoSpaceDE w:val="0"/>
        <w:autoSpaceDN w:val="0"/>
        <w:rPr>
          <w:rFonts w:ascii="Times New Roman" w:eastAsia="Calibri" w:hAnsi="Times New Roman"/>
          <w:i/>
          <w:color w:val="000000"/>
        </w:rPr>
      </w:pPr>
      <w:r w:rsidRPr="006E4F58">
        <w:rPr>
          <w:rFonts w:ascii="Times New Roman" w:eastAsia="Calibri" w:hAnsi="Times New Roman"/>
          <w:i/>
          <w:color w:val="000000"/>
        </w:rPr>
        <w:t>_____________________________________________________________________________________</w:t>
      </w:r>
    </w:p>
    <w:p w14:paraId="6918C7D5" w14:textId="77777777" w:rsidR="00105BA6" w:rsidRDefault="00105BA6" w:rsidP="00105BA6">
      <w:pPr>
        <w:autoSpaceDE w:val="0"/>
        <w:autoSpaceDN w:val="0"/>
        <w:rPr>
          <w:rFonts w:ascii="Times New Roman" w:eastAsia="Calibri" w:hAnsi="Times New Roman"/>
          <w:i/>
          <w:color w:val="000000"/>
        </w:rPr>
      </w:pPr>
    </w:p>
    <w:p w14:paraId="76B723C5" w14:textId="77777777" w:rsidR="00105BA6" w:rsidRPr="004B543A" w:rsidRDefault="00105BA6" w:rsidP="00105BA6">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9" w:history="1">
        <w:r w:rsidRPr="004B543A">
          <w:rPr>
            <w:rStyle w:val="Hyperlink"/>
            <w:rFonts w:ascii="Times New Roman" w:hAnsi="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20" w:history="1">
        <w:r w:rsidRPr="004B543A">
          <w:rPr>
            <w:rStyle w:val="Hyperlink"/>
            <w:rFonts w:ascii="Times New Roman" w:hAnsi="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6AE44442" w14:textId="77777777" w:rsidR="00105BA6" w:rsidRPr="00BC6AD2" w:rsidRDefault="00105BA6" w:rsidP="00105BA6">
      <w:pPr>
        <w:pStyle w:val="NoSpacing"/>
        <w:jc w:val="both"/>
      </w:pPr>
    </w:p>
    <w:p w14:paraId="521B9661" w14:textId="77777777" w:rsidR="00105BA6" w:rsidRDefault="00105BA6" w:rsidP="00105BA6">
      <w:pPr>
        <w:rPr>
          <w:rFonts w:ascii="Times New Roman" w:hAnsi="Times New Roman"/>
        </w:rPr>
      </w:pPr>
      <w:r w:rsidRPr="00BC6AD2">
        <w:rPr>
          <w:rFonts w:ascii="Times New Roman" w:hAnsi="Times New Roman"/>
        </w:rPr>
        <w:t>The Contractor shall report payments made to Division</w:t>
      </w:r>
      <w:r>
        <w:rPr>
          <w:rFonts w:ascii="Times New Roman" w:hAnsi="Times New Roman"/>
        </w:rPr>
        <w:t xml:space="preserve"> certified</w:t>
      </w:r>
      <w:r w:rsidRPr="00BC6AD2">
        <w:rPr>
          <w:rFonts w:ascii="Times New Roman" w:hAnsi="Times New Roman"/>
        </w:rPr>
        <w:t xml:space="preserve"> subcontractors under this Contract </w:t>
      </w:r>
      <w:proofErr w:type="gramStart"/>
      <w:r w:rsidRPr="00BC6AD2">
        <w:rPr>
          <w:rFonts w:ascii="Times New Roman" w:hAnsi="Times New Roman"/>
        </w:rPr>
        <w:t>on a monthly basis</w:t>
      </w:r>
      <w:proofErr w:type="gramEnd"/>
      <w:r>
        <w:rPr>
          <w:rFonts w:ascii="Times New Roman" w:hAnsi="Times New Roman"/>
        </w:rPr>
        <w:t xml:space="preserve"> </w:t>
      </w:r>
      <w:r w:rsidRPr="00C741C5">
        <w:rPr>
          <w:rFonts w:ascii="Times New Roman" w:hAnsi="Times New Roman"/>
        </w:rPr>
        <w:t xml:space="preserve">using </w:t>
      </w:r>
      <w:r>
        <w:rPr>
          <w:rFonts w:ascii="Times New Roman" w:hAnsi="Times New Roman"/>
        </w:rPr>
        <w:t>Pay Audit.</w:t>
      </w:r>
      <w:r w:rsidRPr="00C741C5">
        <w:rPr>
          <w:rFonts w:ascii="Times New Roman" w:hAnsi="Times New Roman"/>
        </w:rPr>
        <w:t xml:space="preserve"> The Contractor shall notify subcontractors that they must confirm payments received from </w:t>
      </w:r>
      <w:r>
        <w:rPr>
          <w:rFonts w:ascii="Times New Roman" w:hAnsi="Times New Roman"/>
        </w:rPr>
        <w:t xml:space="preserve">the </w:t>
      </w:r>
      <w:r w:rsidRPr="00C741C5">
        <w:rPr>
          <w:rFonts w:ascii="Times New Roman" w:hAnsi="Times New Roman"/>
        </w:rPr>
        <w:t xml:space="preserve">Contractor in Pay Audit. The Pay Audit system can be accessed on the IDOA webpage at: </w:t>
      </w:r>
      <w:hyperlink r:id="rId21" w:history="1">
        <w:r w:rsidRPr="009334FC">
          <w:rPr>
            <w:rStyle w:val="Hyperlink"/>
            <w:rFonts w:ascii="Times New Roman" w:eastAsiaTheme="majorEastAsia" w:hAnsi="Times New Roman"/>
          </w:rPr>
          <w:t>www.in.gov/idoa/mwbe/payaudit.htm</w:t>
        </w:r>
      </w:hyperlink>
      <w:r w:rsidRPr="009334FC">
        <w:rPr>
          <w:rFonts w:ascii="Times New Roman" w:hAnsi="Times New Roman"/>
          <w:color w:val="000000"/>
        </w:rPr>
        <w:t xml:space="preserve">. </w:t>
      </w:r>
      <w:r w:rsidRPr="009334FC">
        <w:rPr>
          <w:rFonts w:ascii="Times New Roman" w:hAnsi="Times New Roman"/>
        </w:rPr>
        <w:t xml:space="preserve"> </w:t>
      </w:r>
      <w:r>
        <w:rPr>
          <w:rFonts w:ascii="Times New Roman" w:hAnsi="Times New Roman"/>
        </w:rPr>
        <w:t xml:space="preserve">The Contractor may also be required to report Division certified </w:t>
      </w:r>
      <w:r w:rsidRPr="00BC6AD2">
        <w:rPr>
          <w:rFonts w:ascii="Times New Roman" w:hAnsi="Times New Roman"/>
        </w:rPr>
        <w:t>subcontractor payments</w:t>
      </w:r>
      <w:r>
        <w:rPr>
          <w:rFonts w:ascii="Times New Roman" w:hAnsi="Times New Roman"/>
        </w:rPr>
        <w:t xml:space="preserve"> directly</w:t>
      </w:r>
      <w:r w:rsidRPr="00BC6AD2">
        <w:rPr>
          <w:rFonts w:ascii="Times New Roman" w:hAnsi="Times New Roman"/>
        </w:rPr>
        <w:t xml:space="preserve"> to the Division</w:t>
      </w:r>
      <w:r>
        <w:rPr>
          <w:rFonts w:ascii="Times New Roman" w:hAnsi="Times New Roman"/>
        </w:rPr>
        <w:t>,</w:t>
      </w:r>
      <w:r w:rsidRPr="00BC6AD2">
        <w:rPr>
          <w:rFonts w:ascii="Times New Roman" w:hAnsi="Times New Roman"/>
        </w:rPr>
        <w:t xml:space="preserve"> as reasonably requested and in </w:t>
      </w:r>
      <w:r>
        <w:rPr>
          <w:rFonts w:ascii="Times New Roman" w:hAnsi="Times New Roman"/>
        </w:rPr>
        <w:t>the</w:t>
      </w:r>
      <w:r w:rsidRPr="00BC6AD2">
        <w:rPr>
          <w:rFonts w:ascii="Times New Roman" w:hAnsi="Times New Roman"/>
        </w:rPr>
        <w:t xml:space="preserve"> format </w:t>
      </w:r>
      <w:r>
        <w:rPr>
          <w:rFonts w:ascii="Times New Roman" w:hAnsi="Times New Roman"/>
        </w:rPr>
        <w:t>required</w:t>
      </w:r>
      <w:r w:rsidRPr="00BC6AD2">
        <w:rPr>
          <w:rFonts w:ascii="Times New Roman" w:hAnsi="Times New Roman"/>
        </w:rPr>
        <w:t xml:space="preserve"> by </w:t>
      </w:r>
      <w:r>
        <w:rPr>
          <w:rFonts w:ascii="Times New Roman" w:hAnsi="Times New Roman"/>
        </w:rPr>
        <w:t xml:space="preserve">the </w:t>
      </w:r>
      <w:r w:rsidRPr="00BC6AD2">
        <w:rPr>
          <w:rFonts w:ascii="Times New Roman" w:hAnsi="Times New Roman"/>
        </w:rPr>
        <w:t>Division.</w:t>
      </w:r>
    </w:p>
    <w:p w14:paraId="0764F191" w14:textId="77777777" w:rsidR="00105BA6" w:rsidRDefault="00105BA6" w:rsidP="00105BA6">
      <w:pPr>
        <w:rPr>
          <w:rFonts w:ascii="Times New Roman" w:hAnsi="Times New Roman"/>
        </w:rPr>
      </w:pPr>
    </w:p>
    <w:p w14:paraId="4693F17C" w14:textId="77777777" w:rsidR="00105BA6" w:rsidRDefault="00105BA6" w:rsidP="00105BA6">
      <w:r>
        <w:rPr>
          <w:rFonts w:ascii="Times New Roman" w:hAnsi="Times New Roman"/>
        </w:rPr>
        <w:t>The Contractor’s failure to comply with the provisions in this clause may be considered a material breach of the Contract.</w:t>
      </w:r>
    </w:p>
    <w:p w14:paraId="34A40986" w14:textId="77777777" w:rsidR="00105BA6" w:rsidRDefault="00105BA6" w:rsidP="00105BA6">
      <w:pPr>
        <w:rPr>
          <w:rFonts w:ascii="Times New Roman" w:hAnsi="Times New Roman"/>
        </w:rPr>
      </w:pPr>
      <w:r w:rsidRPr="006E4F58">
        <w:rPr>
          <w:rFonts w:ascii="Times New Roman" w:hAnsi="Times New Roman"/>
          <w:b/>
        </w:rPr>
        <w:lastRenderedPageBreak/>
        <w:t>3</w:t>
      </w:r>
      <w:r>
        <w:rPr>
          <w:rFonts w:ascii="Times New Roman" w:hAnsi="Times New Roman"/>
          <w:b/>
        </w:rPr>
        <w:t>3</w:t>
      </w:r>
      <w:r w:rsidRPr="006E4F58">
        <w:rPr>
          <w:rFonts w:ascii="Times New Roman" w:hAnsi="Times New Roman"/>
          <w:b/>
        </w:rPr>
        <w:t>.  Nondiscrimination</w:t>
      </w:r>
      <w:r w:rsidRPr="006E4F58">
        <w:rPr>
          <w:rFonts w:ascii="Times New Roman" w:hAnsi="Times New Roman"/>
        </w:rPr>
        <w:t>.</w:t>
      </w:r>
      <w:r>
        <w:rPr>
          <w:rFonts w:ascii="Times New Roman" w:hAnsi="Times New Roman"/>
        </w:rPr>
        <w:t xml:space="preserve">  </w:t>
      </w:r>
    </w:p>
    <w:p w14:paraId="140E2D9A" w14:textId="77777777" w:rsidR="00105BA6" w:rsidRPr="006E4F58" w:rsidRDefault="00105BA6" w:rsidP="00105BA6">
      <w:pPr>
        <w:rPr>
          <w:rFonts w:ascii="Times New Roman" w:hAnsi="Times New Roman"/>
        </w:rPr>
      </w:pPr>
      <w:r w:rsidRPr="006E4F58">
        <w:rPr>
          <w:rFonts w:ascii="Times New Roman" w:hAnsi="Times New Roman"/>
        </w:rPr>
        <w:t>Pursuant to the Indiana</w:t>
      </w:r>
      <w:r>
        <w:rPr>
          <w:rFonts w:ascii="Times New Roman" w:hAnsi="Times New Roman"/>
        </w:rPr>
        <w:t xml:space="preserve"> Civil Rights Law, specifically</w:t>
      </w:r>
      <w:r w:rsidRPr="006E4F58">
        <w:rPr>
          <w:rFonts w:ascii="Times New Roman" w:hAnsi="Times New Roman"/>
        </w:rPr>
        <w:t xml:space="preserve"> IC §</w:t>
      </w:r>
      <w:r>
        <w:rPr>
          <w:rFonts w:ascii="Times New Roman" w:hAnsi="Times New Roman"/>
        </w:rPr>
        <w:t xml:space="preserve"> </w:t>
      </w:r>
      <w:r w:rsidRPr="006E4F58">
        <w:rPr>
          <w:rFonts w:ascii="Times New Roman" w:hAnsi="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Pr>
          <w:rFonts w:ascii="Times New Roman" w:hAnsi="Times New Roman"/>
        </w:rPr>
        <w:t xml:space="preserve">The </w:t>
      </w:r>
      <w:r w:rsidRPr="006E4F58">
        <w:rPr>
          <w:rFonts w:ascii="Times New Roman" w:hAnsi="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7EF83134" w14:textId="77777777" w:rsidR="00105BA6" w:rsidRPr="006E4F58" w:rsidRDefault="00105BA6" w:rsidP="00105BA6">
      <w:pPr>
        <w:rPr>
          <w:rFonts w:ascii="Times New Roman" w:hAnsi="Times New Roman"/>
        </w:rPr>
      </w:pPr>
    </w:p>
    <w:p w14:paraId="128483F1" w14:textId="77777777" w:rsidR="00105BA6" w:rsidRPr="006E4F58" w:rsidRDefault="00105BA6" w:rsidP="00105BA6">
      <w:pPr>
        <w:rPr>
          <w:rFonts w:ascii="Times New Roman" w:hAnsi="Times New Roman"/>
          <w:snapToGrid w:val="0"/>
        </w:rPr>
      </w:pPr>
      <w:r w:rsidRPr="006E4F58">
        <w:rPr>
          <w:rFonts w:ascii="Times New Roman" w:hAnsi="Times New Roman"/>
          <w:snapToGrid w:val="0"/>
        </w:rPr>
        <w:t>The State is a recipient of federal funds, and therefore, where applicable,</w:t>
      </w:r>
      <w:r w:rsidRPr="006E4F58">
        <w:rPr>
          <w:rFonts w:ascii="Times New Roman" w:hAnsi="Times New Roman"/>
          <w:b/>
          <w:snapToGrid w:val="0"/>
        </w:rPr>
        <w:t xml:space="preserve"> </w:t>
      </w:r>
      <w:r w:rsidRPr="00187140">
        <w:rPr>
          <w:rFonts w:ascii="Times New Roman" w:hAnsi="Times New Roman"/>
          <w:snapToGrid w:val="0"/>
        </w:rPr>
        <w:t>the</w:t>
      </w:r>
      <w:r>
        <w:rPr>
          <w:rFonts w:ascii="Times New Roman" w:hAnsi="Times New Roman"/>
          <w:b/>
          <w:snapToGrid w:val="0"/>
        </w:rPr>
        <w:t xml:space="preserve"> </w:t>
      </w:r>
      <w:r w:rsidRPr="006E4F58">
        <w:rPr>
          <w:rFonts w:ascii="Times New Roman" w:hAnsi="Times New Roman"/>
          <w:snapToGrid w:val="0"/>
        </w:rPr>
        <w:t>Contractor and any subcontractors shall comply with requisite affirmative action requirements, including reporting, pursuant to 41 CFR Chapter 60, as amended, and Section 202 of Executive Order 11246</w:t>
      </w:r>
      <w:r w:rsidRPr="006E4F58">
        <w:rPr>
          <w:rFonts w:ascii="Times New Roman" w:hAnsi="Times New Roman"/>
        </w:rPr>
        <w:t xml:space="preserve"> </w:t>
      </w:r>
      <w:r w:rsidRPr="00902E76">
        <w:rPr>
          <w:rFonts w:ascii="Times New Roman" w:hAnsi="Times New Roman"/>
        </w:rPr>
        <w:t>as amended by Executive Order 13672</w:t>
      </w:r>
      <w:r w:rsidRPr="007D3AD3">
        <w:rPr>
          <w:rFonts w:ascii="Times New Roman" w:hAnsi="Times New Roman"/>
          <w:snapToGrid w:val="0"/>
        </w:rPr>
        <w:t>.</w:t>
      </w:r>
      <w:r w:rsidRPr="006E4F58">
        <w:rPr>
          <w:rFonts w:ascii="Times New Roman" w:hAnsi="Times New Roman"/>
          <w:snapToGrid w:val="0"/>
        </w:rPr>
        <w:t xml:space="preserve"> </w:t>
      </w:r>
    </w:p>
    <w:p w14:paraId="00C66555" w14:textId="77777777" w:rsidR="00105BA6" w:rsidRPr="006E4F58" w:rsidRDefault="00105BA6" w:rsidP="00105BA6">
      <w:pPr>
        <w:rPr>
          <w:rFonts w:ascii="Times New Roman" w:hAnsi="Times New Roman"/>
        </w:rPr>
      </w:pPr>
    </w:p>
    <w:p w14:paraId="562A2ADF" w14:textId="77777777" w:rsidR="00105BA6" w:rsidRPr="006E4F58" w:rsidRDefault="00105BA6" w:rsidP="00105BA6">
      <w:pPr>
        <w:rPr>
          <w:rFonts w:ascii="Times New Roman" w:hAnsi="Times New Roman"/>
        </w:rPr>
      </w:pPr>
      <w:r w:rsidRPr="006E4F58">
        <w:rPr>
          <w:rFonts w:ascii="Times New Roman" w:hAnsi="Times New Roman"/>
          <w:b/>
        </w:rPr>
        <w:t>3</w:t>
      </w:r>
      <w:r>
        <w:rPr>
          <w:rFonts w:ascii="Times New Roman" w:hAnsi="Times New Roman"/>
          <w:b/>
        </w:rPr>
        <w:t>4</w:t>
      </w:r>
      <w:r w:rsidRPr="006E4F58">
        <w:rPr>
          <w:rFonts w:ascii="Times New Roman" w:hAnsi="Times New Roman"/>
          <w:b/>
        </w:rPr>
        <w:t>.  Notice to Parties</w:t>
      </w:r>
      <w:r w:rsidRPr="006E4F58">
        <w:rPr>
          <w:rFonts w:ascii="Times New Roman" w:hAnsi="Times New Roman"/>
        </w:rPr>
        <w:t xml:space="preserve">.  Whenever any notice, statement or other communication is required under this Contract, it </w:t>
      </w:r>
      <w:r>
        <w:rPr>
          <w:rFonts w:ascii="Times New Roman" w:hAnsi="Times New Roman"/>
        </w:rPr>
        <w:t>will</w:t>
      </w:r>
      <w:r w:rsidRPr="006E4F58">
        <w:rPr>
          <w:rFonts w:ascii="Times New Roman" w:hAnsi="Times New Roman"/>
        </w:rPr>
        <w:t xml:space="preserve"> be sent by </w:t>
      </w:r>
      <w:r>
        <w:rPr>
          <w:rFonts w:ascii="Times New Roman" w:hAnsi="Times New Roman"/>
        </w:rPr>
        <w:t xml:space="preserve">E-mail or </w:t>
      </w:r>
      <w:proofErr w:type="gramStart"/>
      <w:r w:rsidRPr="006E4F58">
        <w:rPr>
          <w:rFonts w:ascii="Times New Roman" w:hAnsi="Times New Roman"/>
        </w:rPr>
        <w:t>first class</w:t>
      </w:r>
      <w:proofErr w:type="gramEnd"/>
      <w:r>
        <w:rPr>
          <w:rFonts w:ascii="Times New Roman" w:hAnsi="Times New Roman"/>
        </w:rPr>
        <w:t xml:space="preserve"> U.S.</w:t>
      </w:r>
      <w:r w:rsidRPr="006E4F58">
        <w:rPr>
          <w:rFonts w:ascii="Times New Roman" w:hAnsi="Times New Roman"/>
        </w:rPr>
        <w:t xml:space="preserve"> mail service to the following addresses, unless otherwise specifically advised.</w:t>
      </w:r>
    </w:p>
    <w:p w14:paraId="2ABB814F" w14:textId="77777777" w:rsidR="00105BA6" w:rsidRPr="006E4F58" w:rsidRDefault="00105BA6" w:rsidP="00105BA6">
      <w:pPr>
        <w:rPr>
          <w:rFonts w:ascii="Times New Roman" w:hAnsi="Times New Roman"/>
        </w:rPr>
      </w:pPr>
    </w:p>
    <w:p w14:paraId="765C7FE6" w14:textId="77777777" w:rsidR="00105BA6" w:rsidRPr="006E4F58" w:rsidRDefault="00105BA6" w:rsidP="00105BA6">
      <w:pPr>
        <w:rPr>
          <w:rFonts w:ascii="Times New Roman" w:hAnsi="Times New Roman"/>
        </w:rPr>
      </w:pPr>
      <w:r w:rsidRPr="006E4F58">
        <w:rPr>
          <w:rFonts w:ascii="Times New Roman" w:hAnsi="Times New Roman"/>
        </w:rPr>
        <w:t>A. Notices to the State shall be sent to:</w:t>
      </w:r>
      <w:r>
        <w:rPr>
          <w:rFonts w:ascii="Times New Roman" w:hAnsi="Times New Roman"/>
          <w:b/>
        </w:rPr>
        <w:t xml:space="preserve"> </w:t>
      </w:r>
    </w:p>
    <w:p w14:paraId="55A39057"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w:t>
      </w:r>
    </w:p>
    <w:p w14:paraId="7EE5481F"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w:t>
      </w:r>
    </w:p>
    <w:p w14:paraId="3D0CCA64"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w:t>
      </w:r>
    </w:p>
    <w:p w14:paraId="2EBD455B"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w:t>
      </w:r>
    </w:p>
    <w:p w14:paraId="2E1A8488" w14:textId="77777777" w:rsidR="00105BA6" w:rsidRDefault="00105BA6" w:rsidP="00105BA6">
      <w:pPr>
        <w:rPr>
          <w:rFonts w:ascii="Times New Roman" w:hAnsi="Times New Roman"/>
        </w:rPr>
      </w:pPr>
      <w:r w:rsidRPr="006E4F58">
        <w:rPr>
          <w:rFonts w:ascii="Times New Roman" w:hAnsi="Times New Roman"/>
        </w:rPr>
        <w:tab/>
      </w:r>
      <w:r>
        <w:rPr>
          <w:rFonts w:ascii="Times New Roman" w:hAnsi="Times New Roman"/>
        </w:rPr>
        <w:t>E-mail:  __________________________________</w:t>
      </w:r>
    </w:p>
    <w:p w14:paraId="4A5B3264" w14:textId="77777777" w:rsidR="00105BA6" w:rsidRPr="006E4F58" w:rsidRDefault="00105BA6" w:rsidP="00105BA6">
      <w:pPr>
        <w:rPr>
          <w:rFonts w:ascii="Times New Roman" w:hAnsi="Times New Roman"/>
        </w:rPr>
      </w:pPr>
      <w:r w:rsidRPr="006E4F58">
        <w:rPr>
          <w:rFonts w:ascii="Times New Roman" w:hAnsi="Times New Roman"/>
        </w:rPr>
        <w:tab/>
      </w:r>
    </w:p>
    <w:p w14:paraId="27A91021" w14:textId="77777777" w:rsidR="00105BA6" w:rsidRPr="006E4F58" w:rsidRDefault="00105BA6" w:rsidP="00105BA6">
      <w:pPr>
        <w:rPr>
          <w:rFonts w:ascii="Times New Roman" w:hAnsi="Times New Roman"/>
        </w:rPr>
      </w:pPr>
      <w:r w:rsidRPr="006E4F58">
        <w:rPr>
          <w:rFonts w:ascii="Times New Roman" w:hAnsi="Times New Roman"/>
        </w:rPr>
        <w:t>B. Notices to the Contractor shall be sent to:</w:t>
      </w:r>
      <w:r w:rsidRPr="006E4F58">
        <w:rPr>
          <w:rFonts w:ascii="Times New Roman" w:hAnsi="Times New Roman"/>
          <w:b/>
        </w:rPr>
        <w:t xml:space="preserve"> </w:t>
      </w:r>
      <w:r w:rsidRPr="006E4F58">
        <w:rPr>
          <w:rFonts w:ascii="Times New Roman" w:hAnsi="Times New Roman"/>
        </w:rPr>
        <w:t xml:space="preserve">  </w:t>
      </w:r>
    </w:p>
    <w:p w14:paraId="1BDC87C0"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__________________________________________</w:t>
      </w:r>
    </w:p>
    <w:p w14:paraId="76508858"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__________________________________________</w:t>
      </w:r>
    </w:p>
    <w:p w14:paraId="0A8B8FA2"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__________________________________________</w:t>
      </w:r>
    </w:p>
    <w:p w14:paraId="2711F07A" w14:textId="77777777" w:rsidR="00105BA6" w:rsidRPr="006E4F58" w:rsidRDefault="00105BA6" w:rsidP="00105BA6">
      <w:pPr>
        <w:rPr>
          <w:rFonts w:ascii="Times New Roman" w:hAnsi="Times New Roman"/>
        </w:rPr>
      </w:pPr>
      <w:r w:rsidRPr="006E4F58">
        <w:rPr>
          <w:rFonts w:ascii="Times New Roman" w:hAnsi="Times New Roman"/>
        </w:rPr>
        <w:tab/>
        <w:t>__________________________________________</w:t>
      </w:r>
    </w:p>
    <w:p w14:paraId="76433BC1" w14:textId="77777777" w:rsidR="00105BA6" w:rsidRDefault="00105BA6" w:rsidP="00105BA6">
      <w:pPr>
        <w:rPr>
          <w:rFonts w:ascii="Times New Roman" w:hAnsi="Times New Roman"/>
        </w:rPr>
      </w:pPr>
      <w:r w:rsidRPr="006E4F58">
        <w:rPr>
          <w:rFonts w:ascii="Times New Roman" w:hAnsi="Times New Roman"/>
        </w:rPr>
        <w:tab/>
      </w:r>
      <w:r>
        <w:rPr>
          <w:rFonts w:ascii="Times New Roman" w:hAnsi="Times New Roman"/>
        </w:rPr>
        <w:t>E-mail:  ___________________________________</w:t>
      </w:r>
    </w:p>
    <w:p w14:paraId="0C58473D" w14:textId="77777777" w:rsidR="00105BA6" w:rsidRPr="006E4F58" w:rsidRDefault="00105BA6" w:rsidP="00105BA6">
      <w:pPr>
        <w:rPr>
          <w:rFonts w:ascii="Times New Roman" w:hAnsi="Times New Roman"/>
        </w:rPr>
      </w:pPr>
    </w:p>
    <w:p w14:paraId="31B1A6D5" w14:textId="77777777" w:rsidR="00105BA6" w:rsidRPr="006E4F58" w:rsidRDefault="00105BA6" w:rsidP="00105BA6">
      <w:pPr>
        <w:rPr>
          <w:rFonts w:ascii="Times New Roman" w:hAnsi="Times New Roman"/>
        </w:rPr>
      </w:pPr>
      <w:r w:rsidRPr="006E4F58">
        <w:rPr>
          <w:rFonts w:ascii="Times New Roman" w:hAnsi="Times New Roman"/>
        </w:rPr>
        <w:t>As required by IC §</w:t>
      </w:r>
      <w:r>
        <w:rPr>
          <w:rFonts w:ascii="Times New Roman" w:hAnsi="Times New Roman"/>
        </w:rPr>
        <w:t xml:space="preserve"> </w:t>
      </w:r>
      <w:r w:rsidRPr="006E4F58">
        <w:rPr>
          <w:rFonts w:ascii="Times New Roman" w:hAnsi="Times New Roman"/>
        </w:rPr>
        <w:t>4-13-2-14.8, payments to the Contractor shall be made via electronic funds transfer in accordance with instructions filed by the Contractor with the Indiana Auditor of State.</w:t>
      </w:r>
    </w:p>
    <w:p w14:paraId="075A11A6" w14:textId="77777777" w:rsidR="00105BA6" w:rsidRPr="006E4F58" w:rsidRDefault="00105BA6" w:rsidP="00105BA6">
      <w:pPr>
        <w:rPr>
          <w:rFonts w:ascii="Times New Roman" w:hAnsi="Times New Roman"/>
        </w:rPr>
      </w:pPr>
    </w:p>
    <w:p w14:paraId="2563BFBC" w14:textId="77777777" w:rsidR="00105BA6" w:rsidRDefault="00105BA6" w:rsidP="00105BA6">
      <w:pPr>
        <w:rPr>
          <w:rFonts w:ascii="Times New Roman" w:hAnsi="Times New Roman"/>
        </w:rPr>
      </w:pPr>
      <w:r w:rsidRPr="006E4F58">
        <w:rPr>
          <w:rFonts w:ascii="Times New Roman" w:hAnsi="Times New Roman"/>
          <w:b/>
        </w:rPr>
        <w:t>3</w:t>
      </w:r>
      <w:r>
        <w:rPr>
          <w:rFonts w:ascii="Times New Roman" w:hAnsi="Times New Roman"/>
          <w:b/>
        </w:rPr>
        <w:t>5</w:t>
      </w:r>
      <w:r w:rsidRPr="006E4F58">
        <w:rPr>
          <w:rFonts w:ascii="Times New Roman" w:hAnsi="Times New Roman"/>
          <w:b/>
        </w:rPr>
        <w:t>.  Order of Precedence; Incorporation by Reference.</w:t>
      </w:r>
      <w:r w:rsidRPr="006E4F58">
        <w:rPr>
          <w:rFonts w:ascii="Times New Roman" w:hAnsi="Times New Roman"/>
        </w:rPr>
        <w:t xml:space="preserve">  </w:t>
      </w:r>
    </w:p>
    <w:p w14:paraId="7EBF4C23" w14:textId="77777777" w:rsidR="00105BA6" w:rsidRPr="006E4F58" w:rsidRDefault="00105BA6" w:rsidP="00105BA6">
      <w:pPr>
        <w:rPr>
          <w:rFonts w:ascii="Times New Roman" w:hAnsi="Times New Roman"/>
        </w:rPr>
      </w:pPr>
      <w:r w:rsidRPr="006E4F58">
        <w:rPr>
          <w:rFonts w:ascii="Times New Roman" w:hAnsi="Times New Roman"/>
        </w:rPr>
        <w:t>Any inconsistency or ambiguity in this Contract shall be resolved by giving precedence in the following order: (1) this Contract, (2) attachments prepared by the State, (3) RFP</w:t>
      </w:r>
      <w:r>
        <w:rPr>
          <w:rFonts w:ascii="Times New Roman" w:hAnsi="Times New Roman"/>
        </w:rPr>
        <w:t xml:space="preserve"> </w:t>
      </w:r>
      <w:r w:rsidRPr="006E4F58">
        <w:rPr>
          <w:rFonts w:ascii="Times New Roman" w:hAnsi="Times New Roman"/>
        </w:rPr>
        <w:t>#</w:t>
      </w:r>
      <w:r w:rsidR="00190F69">
        <w:rPr>
          <w:rFonts w:ascii="Times New Roman" w:hAnsi="Times New Roman"/>
        </w:rPr>
        <w:t xml:space="preserve"> </w:t>
      </w:r>
      <w:r w:rsidR="009D40DB">
        <w:rPr>
          <w:rFonts w:ascii="Times New Roman" w:hAnsi="Times New Roman"/>
        </w:rPr>
        <w:t>ASA-</w:t>
      </w:r>
      <w:r w:rsidR="00190F69">
        <w:rPr>
          <w:rFonts w:ascii="Times New Roman" w:hAnsi="Times New Roman"/>
        </w:rPr>
        <w:t>21-66603</w:t>
      </w:r>
      <w:r w:rsidRPr="006E4F58">
        <w:rPr>
          <w:rFonts w:ascii="Times New Roman" w:hAnsi="Times New Roman"/>
        </w:rPr>
        <w:t>, (4) Contractor’s response to RFP</w:t>
      </w:r>
      <w:r>
        <w:rPr>
          <w:rFonts w:ascii="Times New Roman" w:hAnsi="Times New Roman"/>
        </w:rPr>
        <w:t xml:space="preserve"> </w:t>
      </w:r>
      <w:r w:rsidRPr="006E4F58">
        <w:rPr>
          <w:rFonts w:ascii="Times New Roman" w:hAnsi="Times New Roman"/>
        </w:rPr>
        <w:t>#</w:t>
      </w:r>
      <w:r w:rsidR="009D40DB">
        <w:rPr>
          <w:rFonts w:ascii="Times New Roman" w:hAnsi="Times New Roman"/>
        </w:rPr>
        <w:t xml:space="preserve"> ASA-</w:t>
      </w:r>
      <w:r w:rsidR="00190F69">
        <w:rPr>
          <w:rFonts w:ascii="Times New Roman" w:hAnsi="Times New Roman"/>
        </w:rPr>
        <w:t>21-66603</w:t>
      </w:r>
      <w:r w:rsidRPr="006E4F58">
        <w:rPr>
          <w:rFonts w:ascii="Times New Roman" w:hAnsi="Times New Roman"/>
        </w:rPr>
        <w:t xml:space="preserve">, and (5) attachments prepared by the Contractor. All attachments, and all documents referred to in this paragraph, are hereby </w:t>
      </w:r>
      <w:r w:rsidRPr="006E4F58">
        <w:rPr>
          <w:rFonts w:ascii="Times New Roman" w:hAnsi="Times New Roman"/>
        </w:rPr>
        <w:lastRenderedPageBreak/>
        <w:t>incorporated fully by reference.</w:t>
      </w:r>
    </w:p>
    <w:p w14:paraId="0BD8C770" w14:textId="77777777" w:rsidR="00105BA6" w:rsidRPr="006E4F58" w:rsidRDefault="00105BA6" w:rsidP="00105BA6">
      <w:pPr>
        <w:rPr>
          <w:rFonts w:ascii="Times New Roman" w:hAnsi="Times New Roman"/>
        </w:rPr>
      </w:pPr>
    </w:p>
    <w:p w14:paraId="1667DCBF" w14:textId="77777777" w:rsidR="00105BA6" w:rsidRPr="006E4F58" w:rsidRDefault="00105BA6" w:rsidP="00105BA6">
      <w:pPr>
        <w:rPr>
          <w:rFonts w:ascii="Times New Roman" w:hAnsi="Times New Roman"/>
        </w:rPr>
      </w:pPr>
      <w:r w:rsidRPr="006E4F58">
        <w:rPr>
          <w:rFonts w:ascii="Times New Roman" w:hAnsi="Times New Roman"/>
          <w:b/>
        </w:rPr>
        <w:t>3</w:t>
      </w:r>
      <w:r>
        <w:rPr>
          <w:rFonts w:ascii="Times New Roman" w:hAnsi="Times New Roman"/>
          <w:b/>
        </w:rPr>
        <w:t>6</w:t>
      </w:r>
      <w:r w:rsidRPr="006E4F58">
        <w:rPr>
          <w:rFonts w:ascii="Times New Roman" w:hAnsi="Times New Roman"/>
          <w:b/>
        </w:rPr>
        <w:t>.  Ownership of Documents and Materials.</w:t>
      </w:r>
      <w:r w:rsidRPr="006E4F58">
        <w:rPr>
          <w:rFonts w:ascii="Times New Roman" w:hAnsi="Times New Roman"/>
        </w:rPr>
        <w:t xml:space="preserve">  </w:t>
      </w:r>
    </w:p>
    <w:p w14:paraId="298C42AF" w14:textId="77777777" w:rsidR="00105BA6" w:rsidRPr="006E4F58" w:rsidRDefault="00105BA6" w:rsidP="00105BA6">
      <w:pPr>
        <w:ind w:left="720"/>
        <w:rPr>
          <w:rFonts w:ascii="Times New Roman" w:hAnsi="Times New Roman"/>
        </w:rPr>
      </w:pPr>
      <w:r w:rsidRPr="006E4F58">
        <w:rPr>
          <w:rFonts w:ascii="Times New Roman" w:hAnsi="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rPr>
        <w:t>copy</w:t>
      </w:r>
      <w:proofErr w:type="gramEnd"/>
      <w:r w:rsidRPr="006E4F58">
        <w:rPr>
          <w:rFonts w:ascii="Times New Roman" w:hAnsi="Times New Roman"/>
        </w:rPr>
        <w:t xml:space="preserve"> and create derivative works of the Materials.   </w:t>
      </w:r>
    </w:p>
    <w:p w14:paraId="04E70F5E" w14:textId="77777777" w:rsidR="00105BA6" w:rsidRPr="006E4F58" w:rsidRDefault="00105BA6" w:rsidP="00105BA6">
      <w:pPr>
        <w:rPr>
          <w:rFonts w:ascii="Times New Roman" w:hAnsi="Times New Roman"/>
        </w:rPr>
      </w:pPr>
    </w:p>
    <w:p w14:paraId="2F4529D2" w14:textId="77777777" w:rsidR="00105BA6" w:rsidRPr="006E4F58" w:rsidRDefault="00105BA6" w:rsidP="00105BA6">
      <w:pPr>
        <w:ind w:left="720"/>
        <w:rPr>
          <w:rFonts w:ascii="Times New Roman" w:hAnsi="Times New Roman"/>
        </w:rPr>
      </w:pPr>
      <w:r w:rsidRPr="006E4F58">
        <w:rPr>
          <w:rFonts w:ascii="Times New Roman" w:hAnsi="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0B621843" w14:textId="77777777" w:rsidR="00105BA6" w:rsidRPr="006E4F58" w:rsidRDefault="00105BA6" w:rsidP="00105BA6">
      <w:pPr>
        <w:rPr>
          <w:rFonts w:ascii="Times New Roman" w:hAnsi="Times New Roman"/>
        </w:rPr>
      </w:pPr>
    </w:p>
    <w:p w14:paraId="4D4973F1" w14:textId="77777777" w:rsidR="00105BA6" w:rsidRPr="006E4F58" w:rsidRDefault="00105BA6" w:rsidP="00105BA6">
      <w:pPr>
        <w:rPr>
          <w:rFonts w:ascii="Times New Roman" w:hAnsi="Times New Roman"/>
        </w:rPr>
      </w:pPr>
      <w:r w:rsidRPr="006E4F58">
        <w:rPr>
          <w:rFonts w:ascii="Times New Roman" w:hAnsi="Times New Roman"/>
          <w:b/>
        </w:rPr>
        <w:t>3</w:t>
      </w:r>
      <w:r>
        <w:rPr>
          <w:rFonts w:ascii="Times New Roman" w:hAnsi="Times New Roman"/>
          <w:b/>
        </w:rPr>
        <w:t>7</w:t>
      </w:r>
      <w:r w:rsidRPr="006E4F58">
        <w:rPr>
          <w:rFonts w:ascii="Times New Roman" w:hAnsi="Times New Roman"/>
          <w:b/>
        </w:rPr>
        <w:t>.  Payments</w:t>
      </w:r>
      <w:r w:rsidRPr="006E4F58">
        <w:rPr>
          <w:rFonts w:ascii="Times New Roman" w:hAnsi="Times New Roman"/>
        </w:rPr>
        <w:t xml:space="preserve">. </w:t>
      </w:r>
    </w:p>
    <w:p w14:paraId="15F1C7D5" w14:textId="77777777" w:rsidR="00105BA6" w:rsidRPr="006E4F58" w:rsidRDefault="00105BA6" w:rsidP="00105BA6">
      <w:pPr>
        <w:ind w:left="720"/>
        <w:rPr>
          <w:rFonts w:ascii="Times New Roman" w:hAnsi="Times New Roman"/>
          <w:color w:val="1F497D"/>
        </w:rPr>
      </w:pPr>
      <w:r w:rsidRPr="006E4F58">
        <w:rPr>
          <w:rFonts w:ascii="Times New Roman" w:hAnsi="Times New Roman"/>
        </w:rPr>
        <w:t>A.  All payments shall be made</w:t>
      </w:r>
      <w:r>
        <w:rPr>
          <w:rFonts w:ascii="Times New Roman" w:hAnsi="Times New Roman"/>
        </w:rPr>
        <w:t xml:space="preserve"> </w:t>
      </w:r>
      <w:proofErr w:type="gramStart"/>
      <w:r>
        <w:rPr>
          <w:rFonts w:ascii="Times New Roman" w:hAnsi="Times New Roman"/>
        </w:rPr>
        <w:t>thirty five</w:t>
      </w:r>
      <w:proofErr w:type="gramEnd"/>
      <w:r w:rsidRPr="006E4F58">
        <w:rPr>
          <w:rFonts w:ascii="Times New Roman" w:hAnsi="Times New Roman"/>
        </w:rPr>
        <w:t xml:space="preserve"> </w:t>
      </w:r>
      <w:r>
        <w:rPr>
          <w:rFonts w:ascii="Times New Roman" w:hAnsi="Times New Roman"/>
        </w:rPr>
        <w:t>(</w:t>
      </w:r>
      <w:r w:rsidRPr="006E4F58">
        <w:rPr>
          <w:rFonts w:ascii="Times New Roman" w:hAnsi="Times New Roman"/>
        </w:rPr>
        <w:t>35</w:t>
      </w:r>
      <w:r>
        <w:rPr>
          <w:rFonts w:ascii="Times New Roman" w:hAnsi="Times New Roman"/>
        </w:rPr>
        <w:t>)</w:t>
      </w:r>
      <w:r w:rsidRPr="006E4F58">
        <w:rPr>
          <w:rFonts w:ascii="Times New Roman" w:hAnsi="Times New Roman"/>
        </w:rPr>
        <w:t xml:space="preserve"> days in arrears in conformance with State fiscal policies and procedures and, as required by IC §</w:t>
      </w:r>
      <w:r>
        <w:rPr>
          <w:rFonts w:ascii="Times New Roman" w:hAnsi="Times New Roman"/>
        </w:rPr>
        <w:t xml:space="preserve"> </w:t>
      </w:r>
      <w:r w:rsidRPr="006E4F58">
        <w:rPr>
          <w:rFonts w:ascii="Times New Roman" w:hAnsi="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Pr>
          <w:rFonts w:ascii="Times New Roman" w:hAnsi="Times New Roman"/>
        </w:rPr>
        <w:t xml:space="preserve"> </w:t>
      </w:r>
      <w:r w:rsidRPr="006E4F58">
        <w:rPr>
          <w:rFonts w:ascii="Times New Roman" w:hAnsi="Times New Roman"/>
        </w:rPr>
        <w:t xml:space="preserve">4-13-2-20.  </w:t>
      </w:r>
    </w:p>
    <w:p w14:paraId="778C03B4" w14:textId="77777777" w:rsidR="00105BA6" w:rsidRPr="006E4F58" w:rsidRDefault="00105BA6" w:rsidP="00105BA6">
      <w:pPr>
        <w:rPr>
          <w:rFonts w:ascii="Times New Roman" w:hAnsi="Times New Roman"/>
        </w:rPr>
      </w:pPr>
    </w:p>
    <w:p w14:paraId="5176FB9D" w14:textId="77777777" w:rsidR="00105BA6" w:rsidRPr="006E4F58" w:rsidRDefault="00105BA6" w:rsidP="00105BA6">
      <w:pPr>
        <w:pStyle w:val="NoSpacing"/>
        <w:ind w:left="720"/>
        <w:rPr>
          <w:rFonts w:ascii="Times New Roman" w:eastAsia="Times New Roman" w:hAnsi="Times New Roman" w:cs="Times New Roman"/>
        </w:rPr>
      </w:pPr>
      <w:r w:rsidRPr="006E4F58">
        <w:rPr>
          <w:rFonts w:ascii="Times New Roman" w:eastAsia="Times New Roman" w:hAnsi="Times New Roman" w:cs="Times New Roman"/>
        </w:rPr>
        <w:t xml:space="preserve">B.  </w:t>
      </w:r>
      <w:r>
        <w:rPr>
          <w:rFonts w:ascii="Times New Roman" w:hAnsi="Times New Roman" w:cs="Times New Roman"/>
        </w:rPr>
        <w:t xml:space="preserve">If the </w:t>
      </w:r>
      <w:r w:rsidRPr="00CC7635">
        <w:rPr>
          <w:rFonts w:ascii="Times New Roman" w:hAnsi="Times New Roman" w:cs="Times New Roman"/>
        </w:rPr>
        <w:t>Contractor</w:t>
      </w:r>
      <w:r w:rsidRPr="00CC7635">
        <w:rPr>
          <w:rFonts w:ascii="Times New Roman" w:hAnsi="Times New Roman" w:cs="Times New Roman"/>
          <w:spacing w:val="-2"/>
        </w:rPr>
        <w:t xml:space="preserve"> </w:t>
      </w:r>
      <w:r w:rsidRPr="00CC7635">
        <w:rPr>
          <w:rFonts w:ascii="Times New Roman" w:hAnsi="Times New Roman" w:cs="Times New Roman"/>
        </w:rPr>
        <w:t>is</w:t>
      </w:r>
      <w:r w:rsidRPr="00CC7635">
        <w:rPr>
          <w:rFonts w:ascii="Times New Roman" w:hAnsi="Times New Roman" w:cs="Times New Roman"/>
          <w:spacing w:val="-2"/>
        </w:rPr>
        <w:t xml:space="preserve"> </w:t>
      </w:r>
      <w:r w:rsidRPr="00CC7635">
        <w:rPr>
          <w:rFonts w:ascii="Times New Roman" w:hAnsi="Times New Roman" w:cs="Times New Roman"/>
        </w:rPr>
        <w:t>being</w:t>
      </w:r>
      <w:r w:rsidRPr="00CC7635">
        <w:rPr>
          <w:rFonts w:ascii="Times New Roman" w:hAnsi="Times New Roman" w:cs="Times New Roman"/>
          <w:spacing w:val="-3"/>
        </w:rPr>
        <w:t xml:space="preserve"> </w:t>
      </w:r>
      <w:r w:rsidRPr="00CC7635">
        <w:rPr>
          <w:rFonts w:ascii="Times New Roman" w:hAnsi="Times New Roman" w:cs="Times New Roman"/>
        </w:rPr>
        <w:t>paid in</w:t>
      </w:r>
      <w:r w:rsidRPr="00CC7635">
        <w:rPr>
          <w:rFonts w:ascii="Times New Roman" w:hAnsi="Times New Roman" w:cs="Times New Roman"/>
          <w:spacing w:val="-3"/>
        </w:rPr>
        <w:t xml:space="preserve"> </w:t>
      </w:r>
      <w:r w:rsidRPr="00CC7635">
        <w:rPr>
          <w:rFonts w:ascii="Times New Roman" w:hAnsi="Times New Roman" w:cs="Times New Roman"/>
        </w:rPr>
        <w:t>advance</w:t>
      </w:r>
      <w:r w:rsidRPr="00CC7635">
        <w:rPr>
          <w:rFonts w:ascii="Times New Roman" w:hAnsi="Times New Roman" w:cs="Times New Roman"/>
          <w:spacing w:val="-2"/>
        </w:rPr>
        <w:t xml:space="preserve"> </w:t>
      </w:r>
      <w:r w:rsidRPr="00CC7635">
        <w:rPr>
          <w:rFonts w:ascii="Times New Roman" w:hAnsi="Times New Roman" w:cs="Times New Roman"/>
        </w:rPr>
        <w:t>for</w:t>
      </w:r>
      <w:r>
        <w:rPr>
          <w:rFonts w:ascii="Times New Roman" w:hAnsi="Times New Roman" w:cs="Times New Roman"/>
          <w:spacing w:val="53"/>
        </w:rPr>
        <w:t xml:space="preserve"> </w:t>
      </w:r>
      <w:r w:rsidRPr="00CC7635">
        <w:rPr>
          <w:rFonts w:ascii="Times New Roman" w:hAnsi="Times New Roman" w:cs="Times New Roman"/>
        </w:rPr>
        <w:t xml:space="preserve">the maintenance </w:t>
      </w:r>
      <w:r w:rsidRPr="00CC7635">
        <w:rPr>
          <w:rFonts w:ascii="Times New Roman" w:hAnsi="Times New Roman" w:cs="Times New Roman"/>
          <w:spacing w:val="-2"/>
        </w:rPr>
        <w:t>of</w:t>
      </w:r>
      <w:r w:rsidRPr="00CC7635">
        <w:rPr>
          <w:rFonts w:ascii="Times New Roman" w:hAnsi="Times New Roman" w:cs="Times New Roman"/>
        </w:rPr>
        <w:t xml:space="preserve"> equipment, </w:t>
      </w:r>
      <w:proofErr w:type="gramStart"/>
      <w:r w:rsidRPr="00CC7635">
        <w:rPr>
          <w:rFonts w:ascii="Times New Roman" w:hAnsi="Times New Roman" w:cs="Times New Roman"/>
        </w:rPr>
        <w:t>software</w:t>
      </w:r>
      <w:proofErr w:type="gramEnd"/>
      <w:r>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5C9F8D2D" w14:textId="77777777" w:rsidR="00105BA6" w:rsidRPr="006E4F58" w:rsidRDefault="00105BA6" w:rsidP="00105BA6">
      <w:pPr>
        <w:rPr>
          <w:rFonts w:ascii="Times New Roman" w:hAnsi="Times New Roman"/>
        </w:rPr>
      </w:pPr>
    </w:p>
    <w:p w14:paraId="6FF7DAB3" w14:textId="77777777" w:rsidR="00105BA6" w:rsidRDefault="00105BA6" w:rsidP="00105BA6">
      <w:pPr>
        <w:rPr>
          <w:rFonts w:ascii="Times New Roman" w:hAnsi="Times New Roman"/>
        </w:rPr>
      </w:pPr>
      <w:r w:rsidRPr="006E4F58">
        <w:rPr>
          <w:rFonts w:ascii="Times New Roman" w:hAnsi="Times New Roman"/>
          <w:b/>
        </w:rPr>
        <w:t>3</w:t>
      </w:r>
      <w:r>
        <w:rPr>
          <w:rFonts w:ascii="Times New Roman" w:hAnsi="Times New Roman"/>
          <w:b/>
        </w:rPr>
        <w:t>8</w:t>
      </w:r>
      <w:r w:rsidRPr="006E4F58">
        <w:rPr>
          <w:rFonts w:ascii="Times New Roman" w:hAnsi="Times New Roman"/>
          <w:b/>
        </w:rPr>
        <w:t>.  Penalties/Interest/Attorney’s Fees</w:t>
      </w:r>
      <w:r w:rsidRPr="006E4F58">
        <w:rPr>
          <w:rFonts w:ascii="Times New Roman" w:hAnsi="Times New Roman"/>
        </w:rPr>
        <w:t xml:space="preserve">.  </w:t>
      </w:r>
    </w:p>
    <w:p w14:paraId="128DFFB0" w14:textId="77777777" w:rsidR="00105BA6" w:rsidRPr="006E4F58" w:rsidRDefault="00105BA6" w:rsidP="00105BA6">
      <w:pPr>
        <w:rPr>
          <w:rFonts w:ascii="Times New Roman" w:hAnsi="Times New Roman"/>
        </w:rPr>
      </w:pPr>
      <w:r w:rsidRPr="006E4F58">
        <w:rPr>
          <w:rFonts w:ascii="Times New Roman" w:hAnsi="Times New Roman"/>
        </w:rPr>
        <w:t xml:space="preserve">The State will in good faith perform its required obligations hereunder and does not agree to pay any penalties, liquidated damages, </w:t>
      </w:r>
      <w:proofErr w:type="gramStart"/>
      <w:r w:rsidRPr="006E4F58">
        <w:rPr>
          <w:rFonts w:ascii="Times New Roman" w:hAnsi="Times New Roman"/>
        </w:rPr>
        <w:t>interest</w:t>
      </w:r>
      <w:proofErr w:type="gramEnd"/>
      <w:r w:rsidRPr="006E4F58">
        <w:rPr>
          <w:rFonts w:ascii="Times New Roman" w:hAnsi="Times New Roman"/>
        </w:rPr>
        <w:t xml:space="preserve"> or attorney’s fees, except as permitted by Indiana law, in part, IC §</w:t>
      </w:r>
      <w:r>
        <w:rPr>
          <w:rFonts w:ascii="Times New Roman" w:hAnsi="Times New Roman"/>
        </w:rPr>
        <w:t xml:space="preserve"> </w:t>
      </w:r>
      <w:r w:rsidRPr="006E4F58">
        <w:rPr>
          <w:rFonts w:ascii="Times New Roman" w:hAnsi="Times New Roman"/>
        </w:rPr>
        <w:t>5-17-5, IC §</w:t>
      </w:r>
      <w:r>
        <w:rPr>
          <w:rFonts w:ascii="Times New Roman" w:hAnsi="Times New Roman"/>
        </w:rPr>
        <w:t xml:space="preserve"> </w:t>
      </w:r>
      <w:r w:rsidRPr="006E4F58">
        <w:rPr>
          <w:rFonts w:ascii="Times New Roman" w:hAnsi="Times New Roman"/>
        </w:rPr>
        <w:t>34-54-8</w:t>
      </w:r>
      <w:r>
        <w:rPr>
          <w:rFonts w:ascii="Times New Roman" w:hAnsi="Times New Roman"/>
        </w:rPr>
        <w:t>, IC § 34-13-1 and IC § 34-52-2</w:t>
      </w:r>
      <w:r w:rsidRPr="006E4F58">
        <w:rPr>
          <w:rFonts w:ascii="Times New Roman" w:hAnsi="Times New Roman"/>
        </w:rPr>
        <w:t>.</w:t>
      </w:r>
    </w:p>
    <w:p w14:paraId="6C96C3C0" w14:textId="77777777" w:rsidR="00105BA6" w:rsidRPr="006E4F58" w:rsidRDefault="00105BA6" w:rsidP="00105BA6">
      <w:pPr>
        <w:rPr>
          <w:rFonts w:ascii="Times New Roman" w:hAnsi="Times New Roman"/>
        </w:rPr>
      </w:pPr>
    </w:p>
    <w:p w14:paraId="6EE07B28" w14:textId="77777777" w:rsidR="00105BA6" w:rsidRPr="006E4F58" w:rsidRDefault="00105BA6" w:rsidP="00105BA6">
      <w:pPr>
        <w:rPr>
          <w:rFonts w:ascii="Times New Roman" w:hAnsi="Times New Roman"/>
        </w:rPr>
      </w:pPr>
      <w:r w:rsidRPr="006E4F58">
        <w:rPr>
          <w:rFonts w:ascii="Times New Roman" w:hAnsi="Times New Roman"/>
        </w:rPr>
        <w:t>Notwithstanding the provisions contained in IC §</w:t>
      </w:r>
      <w:r>
        <w:rPr>
          <w:rFonts w:ascii="Times New Roman" w:hAnsi="Times New Roman"/>
        </w:rPr>
        <w:t xml:space="preserve"> </w:t>
      </w:r>
      <w:r w:rsidRPr="006E4F58">
        <w:rPr>
          <w:rFonts w:ascii="Times New Roman" w:hAnsi="Times New Roman"/>
        </w:rPr>
        <w:t>5-17-5, any liability resulting from the State’s failure to make prompt payment shall be based solely on the amount of funding originating from the State and shall not be based on funding from federal or other sources.</w:t>
      </w:r>
    </w:p>
    <w:p w14:paraId="34E1A8A4" w14:textId="77777777" w:rsidR="00105BA6" w:rsidRPr="006E4F58" w:rsidRDefault="00105BA6" w:rsidP="00105BA6">
      <w:pPr>
        <w:rPr>
          <w:rFonts w:ascii="Times New Roman" w:hAnsi="Times New Roman"/>
        </w:rPr>
      </w:pPr>
    </w:p>
    <w:p w14:paraId="500F5FD6" w14:textId="77777777" w:rsidR="00105BA6" w:rsidRPr="006E4F58" w:rsidRDefault="00105BA6" w:rsidP="00105BA6">
      <w:pPr>
        <w:rPr>
          <w:rFonts w:ascii="Times New Roman" w:hAnsi="Times New Roman"/>
        </w:rPr>
      </w:pPr>
      <w:r w:rsidRPr="006E4F58">
        <w:rPr>
          <w:rFonts w:ascii="Times New Roman" w:hAnsi="Times New Roman"/>
          <w:b/>
        </w:rPr>
        <w:t>3</w:t>
      </w:r>
      <w:r>
        <w:rPr>
          <w:rFonts w:ascii="Times New Roman" w:hAnsi="Times New Roman"/>
          <w:b/>
        </w:rPr>
        <w:t>9</w:t>
      </w:r>
      <w:r w:rsidRPr="006E4F58">
        <w:rPr>
          <w:rFonts w:ascii="Times New Roman" w:hAnsi="Times New Roman"/>
          <w:b/>
        </w:rPr>
        <w:t>.  Progress Reports</w:t>
      </w:r>
      <w:r w:rsidRPr="006E4F58">
        <w:rPr>
          <w:rFonts w:ascii="Times New Roman" w:hAnsi="Times New Roman"/>
        </w:rPr>
        <w:t xml:space="preserve">.  </w:t>
      </w:r>
      <w:r>
        <w:rPr>
          <w:rFonts w:ascii="Times New Roman" w:hAnsi="Times New Roman"/>
        </w:rPr>
        <w:br/>
      </w:r>
      <w:r w:rsidRPr="006E4F58">
        <w:rPr>
          <w:rFonts w:ascii="Times New Roman" w:hAnsi="Times New Roman"/>
        </w:rPr>
        <w:t xml:space="preserve">The Contractor shall submit progress reports to the State upon request. The report shall be oral, unless the State, upon receipt of the oral report, should deem it necessary to have it in written </w:t>
      </w:r>
      <w:r w:rsidRPr="006E4F58">
        <w:rPr>
          <w:rFonts w:ascii="Times New Roman" w:hAnsi="Times New Roman"/>
        </w:rPr>
        <w:lastRenderedPageBreak/>
        <w:t>form. The progress reports shall serve the purpose of assuring the State that work is progressing in line with the schedule, and that completion can be reasonably assured on the scheduled date.</w:t>
      </w:r>
    </w:p>
    <w:p w14:paraId="78DC80C9" w14:textId="77777777" w:rsidR="00105BA6" w:rsidRPr="006E4F58" w:rsidRDefault="00105BA6" w:rsidP="00105BA6">
      <w:pPr>
        <w:rPr>
          <w:rFonts w:ascii="Times New Roman" w:hAnsi="Times New Roman"/>
        </w:rPr>
      </w:pPr>
    </w:p>
    <w:p w14:paraId="3E459C60" w14:textId="77777777" w:rsidR="00105BA6" w:rsidRDefault="00105BA6" w:rsidP="00105BA6">
      <w:pPr>
        <w:pStyle w:val="NoSpacing"/>
        <w:rPr>
          <w:rFonts w:ascii="Times New Roman" w:eastAsia="Times New Roman" w:hAnsi="Times New Roman" w:cs="Times New Roman"/>
        </w:rPr>
      </w:pPr>
      <w:r>
        <w:rPr>
          <w:rFonts w:ascii="Times New Roman" w:eastAsia="Times New Roman" w:hAnsi="Times New Roman" w:cs="Times New Roman"/>
          <w:b/>
        </w:rPr>
        <w:t>40</w:t>
      </w:r>
      <w:r w:rsidRPr="006E4F58">
        <w:rPr>
          <w:rFonts w:ascii="Times New Roman" w:eastAsia="Times New Roman" w:hAnsi="Times New Roman" w:cs="Times New Roman"/>
          <w:b/>
        </w:rPr>
        <w:t>.  Public Record.</w:t>
      </w:r>
      <w:r w:rsidRPr="006E4F58">
        <w:rPr>
          <w:rFonts w:ascii="Times New Roman" w:eastAsia="Times New Roman" w:hAnsi="Times New Roman" w:cs="Times New Roman"/>
        </w:rPr>
        <w:t xml:space="preserve">  </w:t>
      </w:r>
    </w:p>
    <w:p w14:paraId="0F8CE45F" w14:textId="77777777" w:rsidR="00105BA6" w:rsidRPr="00CC7635" w:rsidRDefault="00105BA6" w:rsidP="00105BA6">
      <w:pPr>
        <w:pStyle w:val="NoSpacing"/>
        <w:rPr>
          <w:rFonts w:ascii="Times New Roman" w:hAnsi="Times New Roman" w:cs="Times New Roman"/>
        </w:rPr>
      </w:pPr>
      <w:r w:rsidRPr="00CC7635">
        <w:rPr>
          <w:rFonts w:ascii="Times New Roman" w:hAnsi="Times New Roman" w:cs="Times New Roman"/>
        </w:rPr>
        <w:t>The</w:t>
      </w:r>
      <w:r w:rsidRPr="00CC7635">
        <w:rPr>
          <w:rFonts w:ascii="Times New Roman" w:hAnsi="Times New Roman" w:cs="Times New Roman"/>
          <w:spacing w:val="-2"/>
        </w:rPr>
        <w:t xml:space="preserve"> </w:t>
      </w:r>
      <w:r w:rsidRPr="00CC7635">
        <w:rPr>
          <w:rFonts w:ascii="Times New Roman" w:hAnsi="Times New Roman" w:cs="Times New Roman"/>
        </w:rPr>
        <w:t>Contractor acknowledges that</w:t>
      </w:r>
      <w:r w:rsidRPr="00CC7635">
        <w:rPr>
          <w:rFonts w:ascii="Times New Roman" w:hAnsi="Times New Roman" w:cs="Times New Roman"/>
          <w:spacing w:val="-2"/>
        </w:rPr>
        <w:t xml:space="preserve"> </w:t>
      </w:r>
      <w:r w:rsidRPr="00CC7635">
        <w:rPr>
          <w:rFonts w:ascii="Times New Roman" w:hAnsi="Times New Roman" w:cs="Times New Roman"/>
        </w:rPr>
        <w:t xml:space="preserve">the State </w:t>
      </w:r>
      <w:r w:rsidRPr="00CC7635">
        <w:rPr>
          <w:rFonts w:ascii="Times New Roman" w:hAnsi="Times New Roman" w:cs="Times New Roman"/>
          <w:spacing w:val="-2"/>
        </w:rPr>
        <w:t>will</w:t>
      </w:r>
      <w:r w:rsidRPr="00CC7635">
        <w:rPr>
          <w:rFonts w:ascii="Times New Roman" w:hAnsi="Times New Roman" w:cs="Times New Roman"/>
          <w:spacing w:val="1"/>
        </w:rPr>
        <w:t xml:space="preserve"> </w:t>
      </w:r>
      <w:r w:rsidRPr="00CC7635">
        <w:rPr>
          <w:rFonts w:ascii="Times New Roman" w:hAnsi="Times New Roman" w:cs="Times New Roman"/>
        </w:rPr>
        <w:t>not</w:t>
      </w:r>
      <w:r w:rsidRPr="00CC7635">
        <w:rPr>
          <w:rFonts w:ascii="Times New Roman" w:hAnsi="Times New Roman" w:cs="Times New Roman"/>
          <w:spacing w:val="1"/>
        </w:rPr>
        <w:t xml:space="preserve"> </w:t>
      </w:r>
      <w:r w:rsidRPr="00CC7635">
        <w:rPr>
          <w:rFonts w:ascii="Times New Roman" w:hAnsi="Times New Roman" w:cs="Times New Roman"/>
        </w:rPr>
        <w:t>treat</w:t>
      </w:r>
      <w:r w:rsidRPr="00CC7635">
        <w:rPr>
          <w:rFonts w:ascii="Times New Roman" w:hAnsi="Times New Roman" w:cs="Times New Roman"/>
          <w:spacing w:val="1"/>
        </w:rPr>
        <w:t xml:space="preserve"> </w:t>
      </w:r>
      <w:r w:rsidRPr="00CC7635">
        <w:rPr>
          <w:rFonts w:ascii="Times New Roman" w:hAnsi="Times New Roman" w:cs="Times New Roman"/>
        </w:rPr>
        <w:t>this</w:t>
      </w:r>
      <w:r w:rsidRPr="00CC7635">
        <w:rPr>
          <w:rFonts w:ascii="Times New Roman" w:hAnsi="Times New Roman" w:cs="Times New Roman"/>
          <w:spacing w:val="-2"/>
        </w:rPr>
        <w:t xml:space="preserve"> </w:t>
      </w:r>
      <w:r w:rsidRPr="00CC7635">
        <w:rPr>
          <w:rFonts w:ascii="Times New Roman" w:hAnsi="Times New Roman" w:cs="Times New Roman"/>
        </w:rPr>
        <w:t>Contract</w:t>
      </w:r>
      <w:r w:rsidRPr="00CC7635">
        <w:rPr>
          <w:rFonts w:ascii="Times New Roman" w:hAnsi="Times New Roman" w:cs="Times New Roman"/>
          <w:spacing w:val="1"/>
        </w:rPr>
        <w:t xml:space="preserve"> </w:t>
      </w:r>
      <w:r w:rsidRPr="00CC7635">
        <w:rPr>
          <w:rFonts w:ascii="Times New Roman" w:hAnsi="Times New Roman" w:cs="Times New Roman"/>
        </w:rPr>
        <w:t>as containing</w:t>
      </w:r>
      <w:r w:rsidRPr="00CC7635">
        <w:rPr>
          <w:rFonts w:ascii="Times New Roman" w:hAnsi="Times New Roman" w:cs="Times New Roman"/>
          <w:spacing w:val="-3"/>
        </w:rPr>
        <w:t xml:space="preserve"> </w:t>
      </w:r>
      <w:r w:rsidRPr="00CC7635">
        <w:rPr>
          <w:rFonts w:ascii="Times New Roman" w:hAnsi="Times New Roman" w:cs="Times New Roman"/>
        </w:rPr>
        <w:t>confidential</w:t>
      </w:r>
      <w:r w:rsidRPr="00CC7635">
        <w:rPr>
          <w:rFonts w:ascii="Times New Roman" w:hAnsi="Times New Roman" w:cs="Times New Roman"/>
          <w:spacing w:val="53"/>
        </w:rPr>
        <w:t xml:space="preserve"> </w:t>
      </w:r>
      <w:proofErr w:type="gramStart"/>
      <w:r w:rsidRPr="00CC7635">
        <w:rPr>
          <w:rFonts w:ascii="Times New Roman" w:hAnsi="Times New Roman" w:cs="Times New Roman"/>
        </w:rPr>
        <w:t>information,</w:t>
      </w:r>
      <w:r w:rsidRPr="00CC7635">
        <w:rPr>
          <w:rFonts w:ascii="Times New Roman" w:hAnsi="Times New Roman" w:cs="Times New Roman"/>
          <w:spacing w:val="-3"/>
        </w:rPr>
        <w:t xml:space="preserve"> </w:t>
      </w:r>
      <w:r w:rsidRPr="00CC7635">
        <w:rPr>
          <w:rFonts w:ascii="Times New Roman" w:hAnsi="Times New Roman" w:cs="Times New Roman"/>
        </w:rPr>
        <w:t>and</w:t>
      </w:r>
      <w:proofErr w:type="gramEnd"/>
      <w:r w:rsidRPr="00CC7635">
        <w:rPr>
          <w:rFonts w:ascii="Times New Roman" w:hAnsi="Times New Roman" w:cs="Times New Roman"/>
        </w:rPr>
        <w:t xml:space="preserve"> will</w:t>
      </w:r>
      <w:r w:rsidRPr="00CC7635">
        <w:rPr>
          <w:rFonts w:ascii="Times New Roman" w:hAnsi="Times New Roman" w:cs="Times New Roman"/>
          <w:spacing w:val="-2"/>
        </w:rPr>
        <w:t xml:space="preserve"> </w:t>
      </w:r>
      <w:r w:rsidRPr="00CC7635">
        <w:rPr>
          <w:rFonts w:ascii="Times New Roman" w:hAnsi="Times New Roman" w:cs="Times New Roman"/>
        </w:rPr>
        <w:t>post</w:t>
      </w:r>
      <w:r w:rsidRPr="00CC7635">
        <w:rPr>
          <w:rFonts w:ascii="Times New Roman" w:hAnsi="Times New Roman" w:cs="Times New Roman"/>
          <w:spacing w:val="1"/>
        </w:rPr>
        <w:t xml:space="preserve"> </w:t>
      </w:r>
      <w:r w:rsidRPr="00CC7635">
        <w:rPr>
          <w:rFonts w:ascii="Times New Roman" w:hAnsi="Times New Roman" w:cs="Times New Roman"/>
        </w:rPr>
        <w:t>this Contract</w:t>
      </w:r>
      <w:r w:rsidRPr="00CC7635">
        <w:rPr>
          <w:rFonts w:ascii="Times New Roman" w:hAnsi="Times New Roman" w:cs="Times New Roman"/>
          <w:spacing w:val="-2"/>
        </w:rPr>
        <w:t xml:space="preserve"> </w:t>
      </w:r>
      <w:r w:rsidRPr="00CC7635">
        <w:rPr>
          <w:rFonts w:ascii="Times New Roman" w:hAnsi="Times New Roman" w:cs="Times New Roman"/>
        </w:rPr>
        <w:t xml:space="preserve">on </w:t>
      </w:r>
      <w:r>
        <w:rPr>
          <w:rFonts w:ascii="Times New Roman" w:hAnsi="Times New Roman" w:cs="Times New Roman"/>
        </w:rPr>
        <w:t xml:space="preserve">the transparency portal </w:t>
      </w:r>
      <w:r w:rsidRPr="00CC7635">
        <w:rPr>
          <w:rFonts w:ascii="Times New Roman" w:hAnsi="Times New Roman" w:cs="Times New Roman"/>
        </w:rPr>
        <w:t>as required</w:t>
      </w:r>
      <w:r w:rsidRPr="00CC7635">
        <w:rPr>
          <w:rFonts w:ascii="Times New Roman" w:hAnsi="Times New Roman" w:cs="Times New Roman"/>
          <w:spacing w:val="-2"/>
        </w:rPr>
        <w:t xml:space="preserve"> </w:t>
      </w:r>
      <w:r w:rsidRPr="00CC7635">
        <w:rPr>
          <w:rFonts w:ascii="Times New Roman" w:hAnsi="Times New Roman" w:cs="Times New Roman"/>
        </w:rPr>
        <w:t>by</w:t>
      </w:r>
      <w:r>
        <w:rPr>
          <w:rFonts w:ascii="Times New Roman" w:hAnsi="Times New Roman" w:cs="Times New Roman"/>
        </w:rPr>
        <w:t xml:space="preserve"> Executive Order 05-07 and</w:t>
      </w:r>
      <w:r w:rsidRPr="00CC7635">
        <w:rPr>
          <w:rFonts w:ascii="Times New Roman" w:hAnsi="Times New Roman" w:cs="Times New Roman"/>
          <w:spacing w:val="-3"/>
        </w:rPr>
        <w:t xml:space="preserve"> IC</w:t>
      </w:r>
      <w:r>
        <w:rPr>
          <w:rFonts w:ascii="Times New Roman" w:hAnsi="Times New Roman" w:cs="Times New Roman"/>
          <w:spacing w:val="-3"/>
        </w:rPr>
        <w:t xml:space="preserve"> §</w:t>
      </w:r>
      <w:r w:rsidRPr="00CC7635">
        <w:rPr>
          <w:rFonts w:ascii="Times New Roman" w:hAnsi="Times New Roman" w:cs="Times New Roman"/>
          <w:spacing w:val="-3"/>
        </w:rPr>
        <w:t xml:space="preserve"> 5-14-3.5-2. </w:t>
      </w:r>
      <w:r w:rsidRPr="00CC7635">
        <w:rPr>
          <w:rFonts w:ascii="Times New Roman" w:hAnsi="Times New Roman" w:cs="Times New Roman"/>
        </w:rPr>
        <w:t xml:space="preserve"> Use by</w:t>
      </w:r>
      <w:r w:rsidRPr="00CC7635">
        <w:rPr>
          <w:rFonts w:ascii="Times New Roman" w:hAnsi="Times New Roman" w:cs="Times New Roman"/>
          <w:spacing w:val="-3"/>
        </w:rPr>
        <w:t xml:space="preserve"> </w:t>
      </w:r>
      <w:r w:rsidRPr="00CC7635">
        <w:rPr>
          <w:rFonts w:ascii="Times New Roman" w:hAnsi="Times New Roman" w:cs="Times New Roman"/>
        </w:rPr>
        <w:t>the</w:t>
      </w:r>
      <w:r w:rsidRPr="00CC7635">
        <w:rPr>
          <w:rFonts w:ascii="Times New Roman" w:hAnsi="Times New Roman" w:cs="Times New Roman"/>
          <w:spacing w:val="55"/>
        </w:rPr>
        <w:t xml:space="preserve"> </w:t>
      </w:r>
      <w:r w:rsidRPr="00CC7635">
        <w:rPr>
          <w:rFonts w:ascii="Times New Roman" w:hAnsi="Times New Roman" w:cs="Times New Roman"/>
        </w:rPr>
        <w:t>public of the information contained</w:t>
      </w:r>
      <w:r w:rsidRPr="00CC7635">
        <w:rPr>
          <w:rFonts w:ascii="Times New Roman" w:hAnsi="Times New Roman" w:cs="Times New Roman"/>
          <w:spacing w:val="-2"/>
        </w:rPr>
        <w:t xml:space="preserve"> </w:t>
      </w:r>
      <w:r w:rsidRPr="00CC7635">
        <w:rPr>
          <w:rFonts w:ascii="Times New Roman" w:hAnsi="Times New Roman" w:cs="Times New Roman"/>
        </w:rPr>
        <w:t>in</w:t>
      </w:r>
      <w:r w:rsidRPr="00CC7635">
        <w:rPr>
          <w:rFonts w:ascii="Times New Roman" w:hAnsi="Times New Roman" w:cs="Times New Roman"/>
          <w:spacing w:val="-3"/>
        </w:rPr>
        <w:t xml:space="preserve"> </w:t>
      </w:r>
      <w:r w:rsidRPr="00CC7635">
        <w:rPr>
          <w:rFonts w:ascii="Times New Roman" w:hAnsi="Times New Roman" w:cs="Times New Roman"/>
        </w:rPr>
        <w:t>this Contract</w:t>
      </w:r>
      <w:r w:rsidRPr="00CC7635">
        <w:rPr>
          <w:rFonts w:ascii="Times New Roman" w:hAnsi="Times New Roman" w:cs="Times New Roman"/>
          <w:spacing w:val="-2"/>
        </w:rPr>
        <w:t xml:space="preserve"> </w:t>
      </w:r>
      <w:r w:rsidRPr="00CC7635">
        <w:rPr>
          <w:rFonts w:ascii="Times New Roman" w:hAnsi="Times New Roman" w:cs="Times New Roman"/>
        </w:rPr>
        <w:t>shall</w:t>
      </w:r>
      <w:r w:rsidRPr="00CC7635">
        <w:rPr>
          <w:rFonts w:ascii="Times New Roman" w:hAnsi="Times New Roman" w:cs="Times New Roman"/>
          <w:spacing w:val="-2"/>
        </w:rPr>
        <w:t xml:space="preserve"> </w:t>
      </w:r>
      <w:r w:rsidRPr="00CC7635">
        <w:rPr>
          <w:rFonts w:ascii="Times New Roman" w:hAnsi="Times New Roman" w:cs="Times New Roman"/>
        </w:rPr>
        <w:t>not</w:t>
      </w:r>
      <w:r w:rsidRPr="00CC7635">
        <w:rPr>
          <w:rFonts w:ascii="Times New Roman" w:hAnsi="Times New Roman" w:cs="Times New Roman"/>
          <w:spacing w:val="-2"/>
        </w:rPr>
        <w:t xml:space="preserve"> </w:t>
      </w:r>
      <w:r w:rsidRPr="00CC7635">
        <w:rPr>
          <w:rFonts w:ascii="Times New Roman" w:hAnsi="Times New Roman" w:cs="Times New Roman"/>
        </w:rPr>
        <w:t>be considered an</w:t>
      </w:r>
      <w:r w:rsidRPr="00CC7635">
        <w:rPr>
          <w:rFonts w:ascii="Times New Roman" w:hAnsi="Times New Roman" w:cs="Times New Roman"/>
          <w:spacing w:val="-3"/>
        </w:rPr>
        <w:t xml:space="preserve"> </w:t>
      </w:r>
      <w:r w:rsidRPr="00CC7635">
        <w:rPr>
          <w:rFonts w:ascii="Times New Roman" w:hAnsi="Times New Roman" w:cs="Times New Roman"/>
        </w:rPr>
        <w:t>act</w:t>
      </w:r>
      <w:r w:rsidRPr="00CC7635">
        <w:rPr>
          <w:rFonts w:ascii="Times New Roman" w:hAnsi="Times New Roman" w:cs="Times New Roman"/>
          <w:spacing w:val="-2"/>
        </w:rPr>
        <w:t xml:space="preserve"> </w:t>
      </w:r>
      <w:r w:rsidRPr="00CC7635">
        <w:rPr>
          <w:rFonts w:ascii="Times New Roman" w:hAnsi="Times New Roman" w:cs="Times New Roman"/>
        </w:rPr>
        <w:t>of the State.</w:t>
      </w:r>
    </w:p>
    <w:p w14:paraId="2B21CDA8" w14:textId="77777777" w:rsidR="00105BA6" w:rsidRPr="006E4F58" w:rsidRDefault="00105BA6" w:rsidP="00105BA6">
      <w:pPr>
        <w:rPr>
          <w:rFonts w:ascii="Times New Roman" w:hAnsi="Times New Roman"/>
        </w:rPr>
      </w:pPr>
    </w:p>
    <w:p w14:paraId="4ADB61E6"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1</w:t>
      </w:r>
      <w:r w:rsidRPr="006E4F58">
        <w:rPr>
          <w:rFonts w:ascii="Times New Roman" w:hAnsi="Times New Roman"/>
          <w:b/>
        </w:rPr>
        <w:t>.  Renewal Option</w:t>
      </w:r>
      <w:r w:rsidRPr="006E4F58">
        <w:rPr>
          <w:rFonts w:ascii="Times New Roman" w:hAnsi="Times New Roman"/>
        </w:rPr>
        <w:t xml:space="preserve">.  </w:t>
      </w:r>
    </w:p>
    <w:p w14:paraId="5D47936A" w14:textId="77777777" w:rsidR="00105BA6" w:rsidRPr="006E4F58" w:rsidRDefault="00105BA6" w:rsidP="00105BA6">
      <w:pPr>
        <w:rPr>
          <w:rFonts w:ascii="Times New Roman" w:hAnsi="Times New Roman"/>
        </w:rPr>
      </w:pPr>
      <w:r w:rsidRPr="006E4F58">
        <w:rPr>
          <w:rFonts w:ascii="Times New Roman" w:hAnsi="Times New Roman"/>
        </w:rPr>
        <w:t>This Contract may be renewed</w:t>
      </w:r>
      <w:del w:id="108" w:author="Eliezer Strassfeld" w:date="2021-02-23T08:44:00Z">
        <w:r w:rsidRPr="006E4F58" w:rsidDel="00FA7D30">
          <w:rPr>
            <w:rFonts w:ascii="Times New Roman" w:hAnsi="Times New Roman"/>
          </w:rPr>
          <w:delText xml:space="preserve"> under the same terms and conditions</w:delText>
        </w:r>
      </w:del>
      <w:r w:rsidRPr="006E4F58">
        <w:rPr>
          <w:rFonts w:ascii="Times New Roman" w:hAnsi="Times New Roman"/>
        </w:rPr>
        <w:t>, subject to the approval of the Commissioner of the Department of Administration and the State Budget Director in compliance with IC §</w:t>
      </w:r>
      <w:r>
        <w:rPr>
          <w:rFonts w:ascii="Times New Roman" w:hAnsi="Times New Roman"/>
        </w:rPr>
        <w:t xml:space="preserve"> </w:t>
      </w:r>
      <w:r w:rsidRPr="006E4F58">
        <w:rPr>
          <w:rFonts w:ascii="Times New Roman" w:hAnsi="Times New Roman"/>
        </w:rPr>
        <w:t xml:space="preserve">5-22-17-4. The term of the renewed contract may not be longer than the term of the original </w:t>
      </w:r>
      <w:r>
        <w:rPr>
          <w:rFonts w:ascii="Times New Roman" w:hAnsi="Times New Roman"/>
        </w:rPr>
        <w:t>C</w:t>
      </w:r>
      <w:r w:rsidRPr="006E4F58">
        <w:rPr>
          <w:rFonts w:ascii="Times New Roman" w:hAnsi="Times New Roman"/>
        </w:rPr>
        <w:t>ontract.</w:t>
      </w:r>
      <w:ins w:id="109" w:author="Eliezer Strassfeld" w:date="2021-02-23T08:46:00Z">
        <w:r w:rsidR="00FA7D30">
          <w:rPr>
            <w:rFonts w:ascii="Times New Roman" w:hAnsi="Times New Roman"/>
          </w:rPr>
          <w:t xml:space="preserve"> Any such renewal shall be under the same terms and con</w:t>
        </w:r>
      </w:ins>
      <w:ins w:id="110" w:author="Eliezer Strassfeld" w:date="2021-02-23T08:47:00Z">
        <w:r w:rsidR="00FA7D30">
          <w:rPr>
            <w:rFonts w:ascii="Times New Roman" w:hAnsi="Times New Roman"/>
          </w:rPr>
          <w:t xml:space="preserve">ditions of this Contract, except as may otherwise be agreed to by the parties and except that the Contractor’s compensation during any renewal shall be </w:t>
        </w:r>
      </w:ins>
      <w:ins w:id="111" w:author="Eliezer Strassfeld" w:date="2021-02-23T08:48:00Z">
        <w:r w:rsidR="00FA7D30">
          <w:rPr>
            <w:rFonts w:ascii="Times New Roman" w:hAnsi="Times New Roman"/>
          </w:rPr>
          <w:t xml:space="preserve">as </w:t>
        </w:r>
      </w:ins>
      <w:ins w:id="112" w:author="Eliezer Strassfeld" w:date="2021-02-23T08:47:00Z">
        <w:r w:rsidR="00FA7D30">
          <w:rPr>
            <w:rFonts w:ascii="Times New Roman" w:hAnsi="Times New Roman"/>
          </w:rPr>
          <w:t xml:space="preserve">agreed to </w:t>
        </w:r>
      </w:ins>
      <w:ins w:id="113" w:author="Eliezer Strassfeld" w:date="2021-02-23T08:48:00Z">
        <w:r w:rsidR="00FA7D30">
          <w:rPr>
            <w:rFonts w:ascii="Times New Roman" w:hAnsi="Times New Roman"/>
          </w:rPr>
          <w:t xml:space="preserve">by the parties. </w:t>
        </w:r>
      </w:ins>
      <w:ins w:id="114" w:author="Eliezer Strassfeld" w:date="2021-02-23T08:47:00Z">
        <w:r w:rsidR="00FA7D30">
          <w:rPr>
            <w:rFonts w:ascii="Times New Roman" w:hAnsi="Times New Roman"/>
          </w:rPr>
          <w:t xml:space="preserve"> </w:t>
        </w:r>
      </w:ins>
    </w:p>
    <w:p w14:paraId="1DEF21B3" w14:textId="77777777" w:rsidR="00105BA6" w:rsidRPr="006E4F58" w:rsidRDefault="00105BA6" w:rsidP="00105BA6">
      <w:pPr>
        <w:rPr>
          <w:rFonts w:ascii="Times New Roman" w:hAnsi="Times New Roman"/>
        </w:rPr>
      </w:pPr>
      <w:r w:rsidRPr="006E4F58">
        <w:rPr>
          <w:rFonts w:ascii="Times New Roman" w:hAnsi="Times New Roman"/>
        </w:rPr>
        <w:t xml:space="preserve"> </w:t>
      </w:r>
    </w:p>
    <w:p w14:paraId="79ECA1D9"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2</w:t>
      </w:r>
      <w:r w:rsidRPr="006E4F58">
        <w:rPr>
          <w:rFonts w:ascii="Times New Roman" w:hAnsi="Times New Roman"/>
          <w:b/>
        </w:rPr>
        <w:t>.  Severability</w:t>
      </w:r>
      <w:r w:rsidRPr="006E4F58">
        <w:rPr>
          <w:rFonts w:ascii="Times New Roman" w:hAnsi="Times New Roman"/>
        </w:rPr>
        <w:t xml:space="preserve">.  </w:t>
      </w:r>
    </w:p>
    <w:p w14:paraId="0609E929" w14:textId="77777777" w:rsidR="00105BA6" w:rsidRPr="006E4F58" w:rsidRDefault="00105BA6" w:rsidP="00105BA6">
      <w:pPr>
        <w:rPr>
          <w:rFonts w:ascii="Times New Roman" w:hAnsi="Times New Roman"/>
        </w:rPr>
      </w:pPr>
      <w:r w:rsidRPr="006E4F58">
        <w:rPr>
          <w:rFonts w:ascii="Times New Roman" w:hAnsi="Times New Roman"/>
        </w:rPr>
        <w:t xml:space="preserve">The invalidity of any section, subsection, </w:t>
      </w:r>
      <w:proofErr w:type="gramStart"/>
      <w:r w:rsidRPr="006E4F58">
        <w:rPr>
          <w:rFonts w:ascii="Times New Roman" w:hAnsi="Times New Roman"/>
        </w:rPr>
        <w:t>clause</w:t>
      </w:r>
      <w:proofErr w:type="gramEnd"/>
      <w:r w:rsidRPr="006E4F58">
        <w:rPr>
          <w:rFonts w:ascii="Times New Roman" w:hAnsi="Times New Roman"/>
        </w:rPr>
        <w:t xml:space="preserve"> or provision of this Contract shall not affect the validity of the remaining sections, subsections, clauses or provisions of this Contract.</w:t>
      </w:r>
    </w:p>
    <w:p w14:paraId="45428FF4" w14:textId="77777777" w:rsidR="00105BA6" w:rsidRPr="006E4F58" w:rsidRDefault="00105BA6" w:rsidP="00105BA6">
      <w:pPr>
        <w:rPr>
          <w:rFonts w:ascii="Times New Roman" w:hAnsi="Times New Roman"/>
        </w:rPr>
      </w:pPr>
    </w:p>
    <w:p w14:paraId="2599571D"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3</w:t>
      </w:r>
      <w:r w:rsidRPr="006E4F58">
        <w:rPr>
          <w:rFonts w:ascii="Times New Roman" w:hAnsi="Times New Roman"/>
          <w:b/>
        </w:rPr>
        <w:t>.  Substantial Performance.</w:t>
      </w:r>
      <w:r w:rsidRPr="006E4F58">
        <w:rPr>
          <w:rFonts w:ascii="Times New Roman" w:hAnsi="Times New Roman"/>
        </w:rPr>
        <w:t xml:space="preserve">  </w:t>
      </w:r>
    </w:p>
    <w:p w14:paraId="06AFB45A" w14:textId="77777777" w:rsidR="00105BA6" w:rsidRPr="006E4F58" w:rsidRDefault="00105BA6" w:rsidP="00105BA6">
      <w:pPr>
        <w:rPr>
          <w:rFonts w:ascii="Times New Roman" w:hAnsi="Times New Roman"/>
        </w:rPr>
      </w:pPr>
      <w:r w:rsidRPr="006E4F58">
        <w:rPr>
          <w:rFonts w:ascii="Times New Roman" w:hAnsi="Times New Roman"/>
        </w:rPr>
        <w:t>This Contract shall be deemed to be substantially performed only when fully performed according to its terms and conditions and any written amendments or supplements.</w:t>
      </w:r>
    </w:p>
    <w:p w14:paraId="1DA698BE" w14:textId="77777777" w:rsidR="00105BA6" w:rsidRPr="006E4F58" w:rsidRDefault="00105BA6" w:rsidP="00105BA6">
      <w:pPr>
        <w:rPr>
          <w:rFonts w:ascii="Times New Roman" w:hAnsi="Times New Roman"/>
        </w:rPr>
      </w:pPr>
    </w:p>
    <w:p w14:paraId="1B3E85C5"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4</w:t>
      </w:r>
      <w:r w:rsidRPr="006E4F58">
        <w:rPr>
          <w:rFonts w:ascii="Times New Roman" w:hAnsi="Times New Roman"/>
          <w:b/>
        </w:rPr>
        <w:t>.  Taxes</w:t>
      </w:r>
      <w:r w:rsidRPr="006E4F58">
        <w:rPr>
          <w:rFonts w:ascii="Times New Roman" w:hAnsi="Times New Roman"/>
        </w:rPr>
        <w:t xml:space="preserve">.  </w:t>
      </w:r>
    </w:p>
    <w:p w14:paraId="489E9AC0" w14:textId="77777777" w:rsidR="00105BA6" w:rsidRPr="006E4F58" w:rsidRDefault="00105BA6" w:rsidP="00105BA6">
      <w:pPr>
        <w:rPr>
          <w:rFonts w:ascii="Times New Roman" w:hAnsi="Times New Roman"/>
        </w:rPr>
      </w:pPr>
      <w:r w:rsidRPr="006E4F58">
        <w:rPr>
          <w:rFonts w:ascii="Times New Roman" w:hAnsi="Times New Roman"/>
        </w:rPr>
        <w:t xml:space="preserve">The State is exempt from most state and local taxes and many federal taxes. The State will not be responsible for any taxes levied on the Contractor </w:t>
      </w:r>
      <w:proofErr w:type="gramStart"/>
      <w:r w:rsidRPr="006E4F58">
        <w:rPr>
          <w:rFonts w:ascii="Times New Roman" w:hAnsi="Times New Roman"/>
        </w:rPr>
        <w:t>as a result of</w:t>
      </w:r>
      <w:proofErr w:type="gramEnd"/>
      <w:r w:rsidRPr="006E4F58">
        <w:rPr>
          <w:rFonts w:ascii="Times New Roman" w:hAnsi="Times New Roman"/>
        </w:rPr>
        <w:t xml:space="preserve"> this Contract.</w:t>
      </w:r>
    </w:p>
    <w:p w14:paraId="07A39CD5" w14:textId="77777777" w:rsidR="00105BA6" w:rsidRPr="006E4F58" w:rsidRDefault="00105BA6" w:rsidP="00105BA6">
      <w:pPr>
        <w:rPr>
          <w:rFonts w:ascii="Times New Roman" w:hAnsi="Times New Roman"/>
        </w:rPr>
      </w:pPr>
    </w:p>
    <w:p w14:paraId="2AC44C21"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5</w:t>
      </w:r>
      <w:r w:rsidRPr="006E4F58">
        <w:rPr>
          <w:rFonts w:ascii="Times New Roman" w:hAnsi="Times New Roman"/>
          <w:b/>
        </w:rPr>
        <w:t>.  Termination for Convenience</w:t>
      </w:r>
      <w:r w:rsidRPr="006E4F58">
        <w:rPr>
          <w:rFonts w:ascii="Times New Roman" w:hAnsi="Times New Roman"/>
        </w:rPr>
        <w:t>.</w:t>
      </w:r>
      <w:r>
        <w:rPr>
          <w:rFonts w:ascii="Times New Roman" w:hAnsi="Times New Roman"/>
        </w:rPr>
        <w:t xml:space="preserve">  </w:t>
      </w:r>
    </w:p>
    <w:p w14:paraId="47A96308" w14:textId="77777777" w:rsidR="00105BA6" w:rsidRPr="006E4F58" w:rsidRDefault="00105BA6" w:rsidP="00105BA6">
      <w:pPr>
        <w:rPr>
          <w:rFonts w:ascii="Times New Roman" w:hAnsi="Times New Roman"/>
        </w:rPr>
      </w:pPr>
      <w:r w:rsidRPr="006E4F58">
        <w:rPr>
          <w:rFonts w:ascii="Times New Roman" w:hAnsi="Times New Roman"/>
        </w:rPr>
        <w:t>This Contract may be terminated, in whole or in part, by the State, which shall i</w:t>
      </w:r>
      <w:r>
        <w:rPr>
          <w:rFonts w:ascii="Times New Roman" w:hAnsi="Times New Roman"/>
        </w:rPr>
        <w:t xml:space="preserve">nclude and is not limited </w:t>
      </w:r>
      <w:proofErr w:type="gramStart"/>
      <w:r>
        <w:rPr>
          <w:rFonts w:ascii="Times New Roman" w:hAnsi="Times New Roman"/>
        </w:rPr>
        <w:t xml:space="preserve">to </w:t>
      </w:r>
      <w:r w:rsidRPr="006E4F58">
        <w:rPr>
          <w:rFonts w:ascii="Times New Roman" w:hAnsi="Times New Roman"/>
        </w:rPr>
        <w:t xml:space="preserve"> </w:t>
      </w:r>
      <w:r>
        <w:rPr>
          <w:rFonts w:ascii="Times New Roman" w:hAnsi="Times New Roman"/>
        </w:rPr>
        <w:t>IDOA</w:t>
      </w:r>
      <w:proofErr w:type="gramEnd"/>
      <w:r w:rsidRPr="006E4F58">
        <w:rPr>
          <w:rFonts w:ascii="Times New Roman" w:hAnsi="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hAnsi="Times New Roman"/>
        </w:rPr>
        <w:t>effected</w:t>
      </w:r>
      <w:proofErr w:type="gramEnd"/>
      <w:r w:rsidRPr="006E4F58">
        <w:rPr>
          <w:rFonts w:ascii="Times New Roman" w:hAnsi="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Pr>
          <w:rFonts w:ascii="Times New Roman" w:hAnsi="Times New Roman"/>
        </w:rPr>
        <w:t xml:space="preserve">es stipulate and agree that IDOA </w:t>
      </w:r>
      <w:r w:rsidRPr="006E4F58">
        <w:rPr>
          <w:rFonts w:ascii="Times New Roman" w:hAnsi="Times New Roman"/>
        </w:rPr>
        <w:t xml:space="preserve">shall be deemed to be a party to this </w:t>
      </w:r>
      <w:r>
        <w:rPr>
          <w:rFonts w:ascii="Times New Roman" w:hAnsi="Times New Roman"/>
        </w:rPr>
        <w:t>Contract</w:t>
      </w:r>
      <w:r w:rsidRPr="006E4F58">
        <w:rPr>
          <w:rFonts w:ascii="Times New Roman" w:hAnsi="Times New Roman"/>
        </w:rPr>
        <w:t xml:space="preserve"> with authority to terminate the same for convenience when such termination is determined by the Commissioner of </w:t>
      </w:r>
      <w:r>
        <w:rPr>
          <w:rFonts w:ascii="Times New Roman" w:hAnsi="Times New Roman"/>
        </w:rPr>
        <w:t xml:space="preserve">IDOA </w:t>
      </w:r>
      <w:r w:rsidRPr="006E4F58">
        <w:rPr>
          <w:rFonts w:ascii="Times New Roman" w:hAnsi="Times New Roman"/>
        </w:rPr>
        <w:t>to be in the best interests of the State.</w:t>
      </w:r>
    </w:p>
    <w:p w14:paraId="484909F7" w14:textId="77777777" w:rsidR="00105BA6" w:rsidRPr="006E4F58" w:rsidRDefault="00105BA6" w:rsidP="00105BA6">
      <w:pPr>
        <w:rPr>
          <w:rFonts w:ascii="Times New Roman" w:hAnsi="Times New Roman"/>
        </w:rPr>
      </w:pPr>
    </w:p>
    <w:p w14:paraId="35101D53" w14:textId="77777777" w:rsidR="00105BA6" w:rsidRPr="006E4F58" w:rsidRDefault="00105BA6" w:rsidP="00105BA6">
      <w:pPr>
        <w:rPr>
          <w:rFonts w:ascii="Times New Roman" w:hAnsi="Times New Roman"/>
          <w:b/>
        </w:rPr>
      </w:pPr>
      <w:r w:rsidRPr="006E4F58">
        <w:rPr>
          <w:rFonts w:ascii="Times New Roman" w:hAnsi="Times New Roman"/>
          <w:b/>
        </w:rPr>
        <w:t>4</w:t>
      </w:r>
      <w:r>
        <w:rPr>
          <w:rFonts w:ascii="Times New Roman" w:hAnsi="Times New Roman"/>
          <w:b/>
        </w:rPr>
        <w:t>6</w:t>
      </w:r>
      <w:r w:rsidRPr="006E4F58">
        <w:rPr>
          <w:rFonts w:ascii="Times New Roman" w:hAnsi="Times New Roman"/>
          <w:b/>
        </w:rPr>
        <w:t xml:space="preserve">.  Termination for Default.  </w:t>
      </w:r>
    </w:p>
    <w:p w14:paraId="4641D5C3" w14:textId="77777777" w:rsidR="00105BA6" w:rsidRPr="006E4F58" w:rsidRDefault="00105BA6" w:rsidP="00105BA6">
      <w:pPr>
        <w:ind w:left="360"/>
        <w:rPr>
          <w:rFonts w:ascii="Times New Roman" w:hAnsi="Times New Roman"/>
        </w:rPr>
      </w:pPr>
      <w:r w:rsidRPr="006E4F58">
        <w:rPr>
          <w:rFonts w:ascii="Times New Roman" w:hAnsi="Times New Roman"/>
        </w:rPr>
        <w:t xml:space="preserve">A.  With the provision of thirty (30) days’ notice to the Contractor, the State may terminate </w:t>
      </w:r>
      <w:r w:rsidRPr="006E4F58">
        <w:rPr>
          <w:rFonts w:ascii="Times New Roman" w:hAnsi="Times New Roman"/>
        </w:rPr>
        <w:lastRenderedPageBreak/>
        <w:t>this Contract in whole or in part if the Contractor fails to:</w:t>
      </w:r>
    </w:p>
    <w:p w14:paraId="66B28728" w14:textId="77777777" w:rsidR="00105BA6" w:rsidRPr="006E4F58" w:rsidRDefault="00105BA6" w:rsidP="00105BA6">
      <w:pPr>
        <w:ind w:left="1440" w:hanging="720"/>
        <w:rPr>
          <w:rFonts w:ascii="Times New Roman" w:hAnsi="Times New Roman"/>
        </w:rPr>
      </w:pPr>
      <w:r w:rsidRPr="006E4F58">
        <w:rPr>
          <w:rFonts w:ascii="Times New Roman" w:hAnsi="Times New Roman"/>
        </w:rPr>
        <w:t>1.</w:t>
      </w:r>
      <w:r w:rsidRPr="006E4F58">
        <w:rPr>
          <w:rFonts w:ascii="Times New Roman" w:hAnsi="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hAnsi="Times New Roman"/>
        </w:rPr>
        <w:t>parties;</w:t>
      </w:r>
      <w:proofErr w:type="gramEnd"/>
    </w:p>
    <w:p w14:paraId="69F80A41" w14:textId="77777777" w:rsidR="00105BA6" w:rsidRPr="006E4F58" w:rsidRDefault="00105BA6" w:rsidP="00105BA6">
      <w:pPr>
        <w:ind w:left="1440" w:hanging="720"/>
        <w:rPr>
          <w:rFonts w:ascii="Times New Roman" w:hAnsi="Times New Roman"/>
        </w:rPr>
      </w:pPr>
      <w:r w:rsidRPr="006E4F58">
        <w:rPr>
          <w:rFonts w:ascii="Times New Roman" w:hAnsi="Times New Roman"/>
        </w:rPr>
        <w:t>2.</w:t>
      </w:r>
      <w:r w:rsidRPr="006E4F58">
        <w:rPr>
          <w:rFonts w:ascii="Times New Roman" w:hAnsi="Times New Roman"/>
        </w:rPr>
        <w:tab/>
        <w:t xml:space="preserve">Deliver the supplies or perform the services within the time specified in this Contract or any </w:t>
      </w:r>
      <w:proofErr w:type="gramStart"/>
      <w:r w:rsidRPr="006E4F58">
        <w:rPr>
          <w:rFonts w:ascii="Times New Roman" w:hAnsi="Times New Roman"/>
        </w:rPr>
        <w:t>extension;</w:t>
      </w:r>
      <w:proofErr w:type="gramEnd"/>
    </w:p>
    <w:p w14:paraId="6BAE6210" w14:textId="77777777" w:rsidR="00105BA6" w:rsidRPr="006E4F58" w:rsidRDefault="00105BA6" w:rsidP="00105BA6">
      <w:pPr>
        <w:ind w:left="720"/>
        <w:rPr>
          <w:rFonts w:ascii="Times New Roman" w:hAnsi="Times New Roman"/>
        </w:rPr>
      </w:pPr>
      <w:bookmarkStart w:id="115" w:name="_Toc236554574"/>
      <w:r w:rsidRPr="006E4F58">
        <w:rPr>
          <w:rFonts w:ascii="Times New Roman" w:hAnsi="Times New Roman"/>
        </w:rPr>
        <w:t>3.</w:t>
      </w:r>
      <w:r w:rsidRPr="006E4F58">
        <w:rPr>
          <w:rFonts w:ascii="Times New Roman" w:hAnsi="Times New Roman"/>
        </w:rPr>
        <w:tab/>
        <w:t xml:space="preserve">Make progress </w:t>
      </w:r>
      <w:proofErr w:type="gramStart"/>
      <w:r w:rsidRPr="006E4F58">
        <w:rPr>
          <w:rFonts w:ascii="Times New Roman" w:hAnsi="Times New Roman"/>
        </w:rPr>
        <w:t>so as to</w:t>
      </w:r>
      <w:proofErr w:type="gramEnd"/>
      <w:r w:rsidRPr="006E4F58">
        <w:rPr>
          <w:rFonts w:ascii="Times New Roman" w:hAnsi="Times New Roman"/>
        </w:rPr>
        <w:t xml:space="preserve"> endanger performance of this Contract; or</w:t>
      </w:r>
      <w:bookmarkEnd w:id="115"/>
    </w:p>
    <w:p w14:paraId="1BF4E2B8" w14:textId="77777777" w:rsidR="00105BA6" w:rsidRPr="006E4F58" w:rsidRDefault="00105BA6" w:rsidP="00105BA6">
      <w:pPr>
        <w:ind w:left="720"/>
        <w:rPr>
          <w:rFonts w:ascii="Times New Roman" w:hAnsi="Times New Roman"/>
        </w:rPr>
      </w:pPr>
      <w:r w:rsidRPr="006E4F58">
        <w:rPr>
          <w:rFonts w:ascii="Times New Roman" w:hAnsi="Times New Roman"/>
        </w:rPr>
        <w:t>4.</w:t>
      </w:r>
      <w:r w:rsidRPr="006E4F58">
        <w:rPr>
          <w:rFonts w:ascii="Times New Roman" w:hAnsi="Times New Roman"/>
        </w:rPr>
        <w:tab/>
        <w:t>Perform any of the other provisions of this Contract.</w:t>
      </w:r>
    </w:p>
    <w:p w14:paraId="1CAA7DB2" w14:textId="77777777" w:rsidR="00105BA6" w:rsidRPr="006E4F58" w:rsidRDefault="00105BA6" w:rsidP="00105BA6">
      <w:pPr>
        <w:tabs>
          <w:tab w:val="num" w:pos="0"/>
          <w:tab w:val="num" w:pos="720"/>
        </w:tabs>
        <w:rPr>
          <w:rFonts w:ascii="Times New Roman" w:hAnsi="Times New Roman"/>
        </w:rPr>
      </w:pPr>
    </w:p>
    <w:p w14:paraId="53A4C8C4" w14:textId="77777777" w:rsidR="00105BA6" w:rsidRPr="006E4F58" w:rsidRDefault="00105BA6" w:rsidP="00105BA6">
      <w:pPr>
        <w:ind w:left="720"/>
        <w:rPr>
          <w:rFonts w:ascii="Times New Roman" w:hAnsi="Times New Roman"/>
        </w:rPr>
      </w:pPr>
      <w:r w:rsidRPr="006E4F58">
        <w:rPr>
          <w:rFonts w:ascii="Times New Roman" w:hAnsi="Times New Roman"/>
        </w:rPr>
        <w:t xml:space="preserve">B.  If the State terminates this Contract in whole or in part, it may acquire, under the terms and in the manner the State considers appropriate, supplies or services </w:t>
      </w:r>
      <w:proofErr w:type="gramStart"/>
      <w:r w:rsidRPr="006E4F58">
        <w:rPr>
          <w:rFonts w:ascii="Times New Roman" w:hAnsi="Times New Roman"/>
        </w:rPr>
        <w:t>similar to</w:t>
      </w:r>
      <w:proofErr w:type="gramEnd"/>
      <w:r w:rsidRPr="006E4F58">
        <w:rPr>
          <w:rFonts w:ascii="Times New Roman" w:hAnsi="Times New Roman"/>
        </w:rPr>
        <w:t xml:space="preserve"> those terminated, and the Contractor will be liable to the State for any excess costs for those supplies or services. However, the Contractor shall continue the work not terminated.</w:t>
      </w:r>
    </w:p>
    <w:p w14:paraId="73B6DC65" w14:textId="77777777" w:rsidR="00105BA6" w:rsidRPr="006E4F58" w:rsidRDefault="00105BA6" w:rsidP="00105BA6">
      <w:pPr>
        <w:tabs>
          <w:tab w:val="num" w:pos="720"/>
        </w:tabs>
        <w:rPr>
          <w:rFonts w:ascii="Times New Roman" w:hAnsi="Times New Roman"/>
        </w:rPr>
      </w:pPr>
    </w:p>
    <w:p w14:paraId="4931FCB0" w14:textId="77777777" w:rsidR="00105BA6" w:rsidRDefault="00105BA6" w:rsidP="00105BA6">
      <w:pPr>
        <w:ind w:left="720"/>
        <w:rPr>
          <w:rFonts w:ascii="Times New Roman" w:hAnsi="Times New Roman"/>
        </w:rPr>
      </w:pPr>
      <w:r w:rsidRPr="006E4F58">
        <w:rPr>
          <w:rFonts w:ascii="Times New Roman" w:hAnsi="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DB7B84B" w14:textId="77777777" w:rsidR="00105BA6" w:rsidRDefault="00105BA6" w:rsidP="00105BA6">
      <w:pPr>
        <w:rPr>
          <w:rFonts w:ascii="Times New Roman" w:hAnsi="Times New Roman"/>
        </w:rPr>
      </w:pPr>
    </w:p>
    <w:p w14:paraId="2C25CC3F" w14:textId="77777777" w:rsidR="00105BA6" w:rsidRDefault="00105BA6" w:rsidP="00105BA6">
      <w:pPr>
        <w:ind w:left="720"/>
        <w:rPr>
          <w:rFonts w:ascii="Times New Roman" w:hAnsi="Times New Roman"/>
        </w:rPr>
      </w:pPr>
      <w:r>
        <w:rPr>
          <w:rFonts w:ascii="Times New Roman" w:hAnsi="Times New Roman"/>
        </w:rPr>
        <w:t>D</w:t>
      </w:r>
      <w:r w:rsidRPr="006E4F58">
        <w:rPr>
          <w:rFonts w:ascii="Times New Roman" w:hAnsi="Times New Roman"/>
        </w:rPr>
        <w:t>.  The rights and remedies of the State in this clause are in addition to any other rights and remedies provided by law or equity or under this Contract.</w:t>
      </w:r>
    </w:p>
    <w:p w14:paraId="41194CCD" w14:textId="77777777" w:rsidR="00105BA6" w:rsidRDefault="00105BA6" w:rsidP="00105BA6">
      <w:pPr>
        <w:ind w:left="720"/>
        <w:rPr>
          <w:rFonts w:ascii="Times New Roman" w:hAnsi="Times New Roman"/>
        </w:rPr>
      </w:pPr>
    </w:p>
    <w:p w14:paraId="02A42BFE" w14:textId="77777777" w:rsidR="00105BA6" w:rsidRPr="006E4F58" w:rsidRDefault="00105BA6" w:rsidP="00105BA6">
      <w:pPr>
        <w:ind w:left="720"/>
        <w:rPr>
          <w:rFonts w:ascii="Times New Roman" w:hAnsi="Times New Roman"/>
        </w:rPr>
      </w:pPr>
      <w:r>
        <w:rPr>
          <w:rFonts w:ascii="Times New Roman" w:hAnsi="Times New Roman"/>
        </w:rPr>
        <w:t>E. The State reserves the right to allow or disallow the Contractors participation in future solicitation opportunities, as a prime or subcontractor, for a period of two (2) years from the date of the notice of Termination for Default. A letter from the Commissioner of the Indiana Department of Administration shall be required to participate on future solicitations within the two (2) year time frame.</w:t>
      </w:r>
    </w:p>
    <w:p w14:paraId="6F3868BE" w14:textId="77777777" w:rsidR="00105BA6" w:rsidRPr="006E4F58" w:rsidRDefault="00105BA6" w:rsidP="00105BA6">
      <w:pPr>
        <w:rPr>
          <w:rFonts w:ascii="Times New Roman" w:hAnsi="Times New Roman"/>
        </w:rPr>
      </w:pPr>
    </w:p>
    <w:p w14:paraId="62172714" w14:textId="77777777" w:rsidR="00105BA6" w:rsidRDefault="00105BA6" w:rsidP="00105BA6">
      <w:pPr>
        <w:rPr>
          <w:rFonts w:ascii="Times New Roman" w:hAnsi="Times New Roman"/>
        </w:rPr>
      </w:pPr>
      <w:r w:rsidRPr="006E4F58">
        <w:rPr>
          <w:rFonts w:ascii="Times New Roman" w:hAnsi="Times New Roman"/>
          <w:b/>
        </w:rPr>
        <w:t>4</w:t>
      </w:r>
      <w:r>
        <w:rPr>
          <w:rFonts w:ascii="Times New Roman" w:hAnsi="Times New Roman"/>
          <w:b/>
        </w:rPr>
        <w:t>7</w:t>
      </w:r>
      <w:r w:rsidRPr="006E4F58">
        <w:rPr>
          <w:rFonts w:ascii="Times New Roman" w:hAnsi="Times New Roman"/>
          <w:b/>
        </w:rPr>
        <w:t>.  Travel</w:t>
      </w:r>
      <w:r w:rsidRPr="006E4F58">
        <w:rPr>
          <w:rFonts w:ascii="Times New Roman" w:hAnsi="Times New Roman"/>
        </w:rPr>
        <w:t xml:space="preserve">.  </w:t>
      </w:r>
    </w:p>
    <w:p w14:paraId="2D4303F5" w14:textId="77777777" w:rsidR="00105BA6" w:rsidRPr="006E4F58" w:rsidRDefault="00105BA6" w:rsidP="00105BA6">
      <w:pPr>
        <w:rPr>
          <w:rFonts w:ascii="Times New Roman" w:hAnsi="Times New Roman"/>
        </w:rPr>
      </w:pPr>
      <w:r>
        <w:rPr>
          <w:rFonts w:ascii="Times New Roman" w:hAnsi="Times New Roman"/>
        </w:rPr>
        <w:t xml:space="preserve">No expenses for travel will be reimbursed unless specifically authorized by this Contract.  Permitted expenses </w:t>
      </w:r>
      <w:r w:rsidRPr="006E4F58">
        <w:rPr>
          <w:rFonts w:ascii="Times New Roman" w:hAnsi="Times New Roman"/>
        </w:rPr>
        <w:t>wi</w:t>
      </w:r>
      <w:r>
        <w:rPr>
          <w:rFonts w:ascii="Times New Roman" w:hAnsi="Times New Roman"/>
        </w:rPr>
        <w:t xml:space="preserve">ll be reimbursed at the </w:t>
      </w:r>
      <w:r w:rsidRPr="006E4F58">
        <w:rPr>
          <w:rFonts w:ascii="Times New Roman" w:hAnsi="Times New Roman"/>
        </w:rPr>
        <w:t xml:space="preserve">rate paid by the State and in accordance with </w:t>
      </w:r>
      <w:r>
        <w:rPr>
          <w:rFonts w:ascii="Times New Roman" w:hAnsi="Times New Roman"/>
        </w:rPr>
        <w:t xml:space="preserve">the Budget Agency’s </w:t>
      </w:r>
      <w:r w:rsidRPr="00906E3B">
        <w:rPr>
          <w:rFonts w:ascii="Times New Roman" w:hAnsi="Times New Roman"/>
          <w:i/>
        </w:rPr>
        <w:t xml:space="preserve">Financial Management Circular – Travel Policies and Procedures </w:t>
      </w:r>
      <w:r>
        <w:rPr>
          <w:rFonts w:ascii="Times New Roman" w:hAnsi="Times New Roman"/>
        </w:rPr>
        <w:t>in effect at the time the expenditure is made.</w:t>
      </w:r>
      <w:r w:rsidRPr="003418CD">
        <w:rPr>
          <w:rFonts w:ascii="Times New Roman" w:hAnsi="Times New Roman"/>
        </w:rPr>
        <w:t xml:space="preserve">  Out-of-state travel requests must be reviewed by the State for availability of funds and for </w:t>
      </w:r>
      <w:r>
        <w:rPr>
          <w:rFonts w:ascii="Times New Roman" w:hAnsi="Times New Roman"/>
        </w:rPr>
        <w:t xml:space="preserve">conformance with </w:t>
      </w:r>
      <w:r w:rsidRPr="00976629">
        <w:rPr>
          <w:rFonts w:ascii="Times New Roman" w:hAnsi="Times New Roman"/>
          <w:i/>
        </w:rPr>
        <w:t>Circular</w:t>
      </w:r>
      <w:r w:rsidRPr="003418CD">
        <w:rPr>
          <w:rFonts w:ascii="Times New Roman" w:hAnsi="Times New Roman"/>
        </w:rPr>
        <w:t xml:space="preserve"> guidelines.</w:t>
      </w:r>
    </w:p>
    <w:p w14:paraId="7EFB91BC" w14:textId="77777777" w:rsidR="00105BA6" w:rsidRPr="006E4F58" w:rsidRDefault="00105BA6" w:rsidP="00105BA6">
      <w:pPr>
        <w:rPr>
          <w:rFonts w:ascii="Times New Roman" w:hAnsi="Times New Roman"/>
        </w:rPr>
      </w:pPr>
    </w:p>
    <w:p w14:paraId="1412E14B" w14:textId="77777777" w:rsidR="00105BA6" w:rsidRDefault="00105BA6" w:rsidP="00105BA6">
      <w:pPr>
        <w:rPr>
          <w:rFonts w:ascii="Times New Roman" w:hAnsi="Times New Roman"/>
        </w:rPr>
      </w:pPr>
      <w:r w:rsidRPr="006E4F58">
        <w:rPr>
          <w:rFonts w:ascii="Times New Roman" w:hAnsi="Times New Roman"/>
          <w:b/>
        </w:rPr>
        <w:t>48.  Waiver of Rights</w:t>
      </w:r>
      <w:r w:rsidRPr="006E4F58">
        <w:rPr>
          <w:rFonts w:ascii="Times New Roman" w:hAnsi="Times New Roman"/>
        </w:rPr>
        <w:t xml:space="preserve">.  </w:t>
      </w:r>
    </w:p>
    <w:p w14:paraId="3359C7CC" w14:textId="77777777" w:rsidR="00105BA6" w:rsidRPr="006E4F58" w:rsidRDefault="00105BA6" w:rsidP="00105BA6">
      <w:pPr>
        <w:rPr>
          <w:rFonts w:ascii="Times New Roman" w:hAnsi="Times New Roman"/>
        </w:rPr>
      </w:pPr>
      <w:r w:rsidRPr="006E4F58">
        <w:rPr>
          <w:rFonts w:ascii="Times New Roman" w:hAnsi="Times New Roman"/>
        </w:rPr>
        <w:t xml:space="preserve">No right conferred on either party under this Contract shall be deemed waived, and no breach of this Contract excused, unless such waiver is in writing and signed by the party claimed to have waived such right. Neither the State’s review, </w:t>
      </w:r>
      <w:proofErr w:type="gramStart"/>
      <w:r w:rsidRPr="006E4F58">
        <w:rPr>
          <w:rFonts w:ascii="Times New Roman" w:hAnsi="Times New Roman"/>
        </w:rPr>
        <w:t>approval</w:t>
      </w:r>
      <w:proofErr w:type="gramEnd"/>
      <w:r w:rsidRPr="006E4F58">
        <w:rPr>
          <w:rFonts w:ascii="Times New Roman" w:hAnsi="Times New Roman"/>
        </w:rPr>
        <w:t xml:space="preserve">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w:t>
      </w:r>
      <w:r w:rsidRPr="006E4F58">
        <w:rPr>
          <w:rFonts w:ascii="Times New Roman" w:hAnsi="Times New Roman"/>
        </w:rPr>
        <w:lastRenderedPageBreak/>
        <w:t>damages to the State caused by the Contractor’s negligent performance of any of the services furnished under this Contract.</w:t>
      </w:r>
      <w:ins w:id="116" w:author="Eliezer Strassfeld" w:date="2021-02-23T12:10:00Z">
        <w:r w:rsidR="00AF1AD2">
          <w:rPr>
            <w:rFonts w:ascii="Times New Roman" w:hAnsi="Times New Roman"/>
          </w:rPr>
          <w:t xml:space="preserve"> This Section is subject to Sect</w:t>
        </w:r>
      </w:ins>
      <w:ins w:id="117" w:author="Eliezer Strassfeld" w:date="2021-02-23T12:11:00Z">
        <w:r w:rsidR="00AF1AD2">
          <w:rPr>
            <w:rFonts w:ascii="Times New Roman" w:hAnsi="Times New Roman"/>
          </w:rPr>
          <w:t xml:space="preserve">ion 51. </w:t>
        </w:r>
      </w:ins>
    </w:p>
    <w:p w14:paraId="1652B6E0" w14:textId="77777777" w:rsidR="00105BA6" w:rsidRPr="006E4F58" w:rsidRDefault="00105BA6" w:rsidP="00105BA6">
      <w:pPr>
        <w:rPr>
          <w:rFonts w:ascii="Times New Roman" w:hAnsi="Times New Roman"/>
        </w:rPr>
      </w:pPr>
    </w:p>
    <w:p w14:paraId="7E3E7A13" w14:textId="77777777" w:rsidR="00105BA6" w:rsidRDefault="00105BA6" w:rsidP="00105BA6">
      <w:pPr>
        <w:rPr>
          <w:rFonts w:ascii="Times New Roman" w:hAnsi="Times New Roman"/>
        </w:rPr>
      </w:pPr>
      <w:r w:rsidRPr="006E4F58">
        <w:rPr>
          <w:rFonts w:ascii="Times New Roman" w:hAnsi="Times New Roman"/>
          <w:b/>
        </w:rPr>
        <w:t>49.  Work Standards</w:t>
      </w:r>
      <w:r w:rsidRPr="006E4F58">
        <w:rPr>
          <w:rFonts w:ascii="Times New Roman" w:hAnsi="Times New Roman"/>
        </w:rPr>
        <w:t xml:space="preserve">.  </w:t>
      </w:r>
    </w:p>
    <w:p w14:paraId="3DDE2EC7" w14:textId="77777777" w:rsidR="00105BA6" w:rsidRPr="006E4F58" w:rsidRDefault="00105BA6" w:rsidP="00105BA6">
      <w:pPr>
        <w:rPr>
          <w:rFonts w:ascii="Times New Roman" w:hAnsi="Times New Roman"/>
        </w:rPr>
      </w:pPr>
      <w:r w:rsidRPr="006E4F58">
        <w:rPr>
          <w:rFonts w:ascii="Times New Roman" w:hAnsi="Times New Roman"/>
        </w:rPr>
        <w:t xml:space="preserve">The Contractor shall execute its responsibilities by following and </w:t>
      </w:r>
      <w:proofErr w:type="gramStart"/>
      <w:r w:rsidRPr="006E4F58">
        <w:rPr>
          <w:rFonts w:ascii="Times New Roman" w:hAnsi="Times New Roman"/>
        </w:rPr>
        <w:t>applying at all times</w:t>
      </w:r>
      <w:proofErr w:type="gramEnd"/>
      <w:r w:rsidRPr="006E4F58">
        <w:rPr>
          <w:rFonts w:ascii="Times New Roman" w:hAnsi="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0FB55626" w14:textId="77777777" w:rsidR="00105BA6" w:rsidRPr="006E4F58" w:rsidRDefault="00105BA6" w:rsidP="00105BA6">
      <w:pPr>
        <w:rPr>
          <w:rFonts w:ascii="Times New Roman" w:hAnsi="Times New Roman"/>
        </w:rPr>
      </w:pPr>
    </w:p>
    <w:p w14:paraId="3AB698B7" w14:textId="77777777" w:rsidR="00105BA6" w:rsidRDefault="00105BA6" w:rsidP="00105BA6">
      <w:pPr>
        <w:rPr>
          <w:rFonts w:ascii="Times New Roman" w:hAnsi="Times New Roman"/>
        </w:rPr>
      </w:pPr>
      <w:r w:rsidRPr="003418CD">
        <w:rPr>
          <w:rFonts w:ascii="Times New Roman" w:hAnsi="Times New Roman"/>
          <w:b/>
        </w:rPr>
        <w:t>50.  State Boilerplate Affirmation Clause</w:t>
      </w:r>
      <w:r w:rsidRPr="003418CD">
        <w:rPr>
          <w:rFonts w:ascii="Times New Roman" w:hAnsi="Times New Roman"/>
        </w:rPr>
        <w:t xml:space="preserve">.  </w:t>
      </w:r>
    </w:p>
    <w:p w14:paraId="0A0D8511" w14:textId="77777777" w:rsidR="00105BA6" w:rsidRDefault="00105BA6" w:rsidP="00105BA6">
      <w:pPr>
        <w:rPr>
          <w:rFonts w:ascii="Times New Roman" w:hAnsi="Times New Roman"/>
        </w:rPr>
      </w:pPr>
      <w:r w:rsidRPr="003418CD">
        <w:rPr>
          <w:rFonts w:ascii="Times New Roman" w:hAnsi="Times New Roman"/>
        </w:rPr>
        <w:t xml:space="preserve">I swear or affirm under the penalties of perjury that I have not altered, modified, </w:t>
      </w:r>
      <w:proofErr w:type="gramStart"/>
      <w:r w:rsidRPr="003418CD">
        <w:rPr>
          <w:rFonts w:ascii="Times New Roman" w:hAnsi="Times New Roman"/>
        </w:rPr>
        <w:t>changed</w:t>
      </w:r>
      <w:proofErr w:type="gramEnd"/>
      <w:r w:rsidRPr="003418CD">
        <w:rPr>
          <w:rFonts w:ascii="Times New Roman" w:hAnsi="Times New Roman"/>
        </w:rPr>
        <w:t xml:space="preserve"> or deleted the State’s </w:t>
      </w:r>
      <w:r>
        <w:rPr>
          <w:rFonts w:ascii="Times New Roman" w:hAnsi="Times New Roman"/>
        </w:rPr>
        <w:t>standard</w:t>
      </w:r>
      <w:r w:rsidRPr="003418CD">
        <w:rPr>
          <w:rFonts w:ascii="Times New Roman" w:hAnsi="Times New Roman"/>
        </w:rPr>
        <w:t xml:space="preserve"> contract clauses (as contained in the </w:t>
      </w:r>
      <w:r w:rsidRPr="003418CD">
        <w:rPr>
          <w:rFonts w:ascii="Times New Roman" w:hAnsi="Times New Roman"/>
          <w:i/>
        </w:rPr>
        <w:t>201</w:t>
      </w:r>
      <w:r>
        <w:rPr>
          <w:rFonts w:ascii="Times New Roman" w:hAnsi="Times New Roman"/>
          <w:i/>
        </w:rPr>
        <w:t>9</w:t>
      </w:r>
      <w:r w:rsidRPr="003418CD">
        <w:rPr>
          <w:rFonts w:ascii="Times New Roman" w:hAnsi="Times New Roman"/>
          <w:i/>
        </w:rPr>
        <w:t xml:space="preserve"> </w:t>
      </w:r>
      <w:r w:rsidRPr="003418CD">
        <w:rPr>
          <w:rFonts w:ascii="Times New Roman" w:hAnsi="Times New Roman"/>
        </w:rPr>
        <w:t xml:space="preserve">OAG/ IDOA </w:t>
      </w:r>
      <w:r w:rsidRPr="003418CD">
        <w:rPr>
          <w:rFonts w:ascii="Times New Roman" w:hAnsi="Times New Roman"/>
          <w:i/>
        </w:rPr>
        <w:t>Professional Services Contract Manual</w:t>
      </w:r>
      <w:r>
        <w:rPr>
          <w:rFonts w:ascii="Times New Roman" w:hAnsi="Times New Roman"/>
          <w:i/>
        </w:rPr>
        <w:t xml:space="preserve"> </w:t>
      </w:r>
      <w:r w:rsidRPr="002924D0">
        <w:rPr>
          <w:rFonts w:ascii="Times New Roman" w:hAnsi="Times New Roman"/>
        </w:rPr>
        <w:t>or</w:t>
      </w:r>
      <w:r>
        <w:rPr>
          <w:rFonts w:ascii="Times New Roman" w:hAnsi="Times New Roman"/>
          <w:i/>
        </w:rPr>
        <w:t xml:space="preserve"> </w:t>
      </w:r>
      <w:r w:rsidRPr="00976629">
        <w:rPr>
          <w:rFonts w:ascii="Times New Roman" w:hAnsi="Times New Roman"/>
        </w:rPr>
        <w:t>the</w:t>
      </w:r>
      <w:r>
        <w:rPr>
          <w:rFonts w:ascii="Times New Roman" w:hAnsi="Times New Roman"/>
          <w:i/>
        </w:rPr>
        <w:t xml:space="preserve"> 2019 SCM Template</w:t>
      </w:r>
      <w:r w:rsidRPr="003418CD">
        <w:rPr>
          <w:rFonts w:ascii="Times New Roman" w:hAnsi="Times New Roman"/>
        </w:rPr>
        <w:t xml:space="preserve">) in any way except </w:t>
      </w:r>
      <w:r>
        <w:rPr>
          <w:rFonts w:ascii="Times New Roman" w:hAnsi="Times New Roman"/>
        </w:rPr>
        <w:t xml:space="preserve">as follows: </w:t>
      </w:r>
    </w:p>
    <w:p w14:paraId="43B695D2" w14:textId="77777777" w:rsidR="00105BA6" w:rsidRDefault="00105BA6" w:rsidP="00105BA6">
      <w:pPr>
        <w:rPr>
          <w:ins w:id="118" w:author="Eliezer Strassfeld" w:date="2021-02-23T07:21:00Z"/>
          <w:rFonts w:ascii="Times New Roman" w:hAnsi="Times New Roman"/>
        </w:rPr>
      </w:pPr>
      <w:r>
        <w:rPr>
          <w:rFonts w:ascii="Times New Roman" w:hAnsi="Times New Roman"/>
        </w:rPr>
        <w:t>46. Termination for Default – Modified</w:t>
      </w:r>
    </w:p>
    <w:p w14:paraId="4E9E7F6A" w14:textId="77777777" w:rsidR="00A309E1" w:rsidRDefault="00A309E1" w:rsidP="00105BA6">
      <w:pPr>
        <w:rPr>
          <w:ins w:id="119" w:author="Eliezer Strassfeld" w:date="2021-02-23T07:21:00Z"/>
          <w:rFonts w:ascii="Times New Roman" w:hAnsi="Times New Roman"/>
        </w:rPr>
      </w:pPr>
    </w:p>
    <w:p w14:paraId="318AF574" w14:textId="77777777" w:rsidR="00A309E1" w:rsidRDefault="00A309E1" w:rsidP="00A309E1">
      <w:pPr>
        <w:rPr>
          <w:ins w:id="120" w:author="Eliezer Strassfeld" w:date="2021-02-23T07:21:00Z"/>
          <w:rFonts w:ascii="Times New Roman" w:hAnsi="Times New Roman"/>
        </w:rPr>
      </w:pPr>
      <w:ins w:id="121" w:author="Eliezer Strassfeld" w:date="2021-02-23T07:21:00Z">
        <w:r w:rsidRPr="003418CD">
          <w:rPr>
            <w:rFonts w:ascii="Times New Roman" w:hAnsi="Times New Roman"/>
            <w:b/>
          </w:rPr>
          <w:t>5</w:t>
        </w:r>
      </w:ins>
      <w:ins w:id="122" w:author="Eliezer Strassfeld" w:date="2021-02-23T07:22:00Z">
        <w:r>
          <w:rPr>
            <w:rFonts w:ascii="Times New Roman" w:hAnsi="Times New Roman"/>
            <w:b/>
          </w:rPr>
          <w:t>1</w:t>
        </w:r>
      </w:ins>
      <w:ins w:id="123" w:author="Eliezer Strassfeld" w:date="2021-02-23T07:21:00Z">
        <w:r w:rsidRPr="003418CD">
          <w:rPr>
            <w:rFonts w:ascii="Times New Roman" w:hAnsi="Times New Roman"/>
            <w:b/>
          </w:rPr>
          <w:t xml:space="preserve">.  </w:t>
        </w:r>
        <w:r>
          <w:rPr>
            <w:rFonts w:ascii="Times New Roman" w:hAnsi="Times New Roman"/>
            <w:b/>
          </w:rPr>
          <w:t>Liability</w:t>
        </w:r>
        <w:r w:rsidRPr="003418CD">
          <w:rPr>
            <w:rFonts w:ascii="Times New Roman" w:hAnsi="Times New Roman"/>
          </w:rPr>
          <w:t xml:space="preserve">.  </w:t>
        </w:r>
      </w:ins>
    </w:p>
    <w:p w14:paraId="3AF724DA" w14:textId="77777777" w:rsidR="00A309E1" w:rsidRPr="00892C49" w:rsidRDefault="00A309E1" w:rsidP="00A309E1">
      <w:pPr>
        <w:pStyle w:val="ListParagraph"/>
        <w:widowControl/>
        <w:numPr>
          <w:ilvl w:val="0"/>
          <w:numId w:val="11"/>
        </w:numPr>
        <w:rPr>
          <w:ins w:id="124" w:author="Eliezer Strassfeld" w:date="2021-02-23T07:27:00Z"/>
          <w:rFonts w:ascii="Times New Roman" w:hAnsi="Times New Roman"/>
          <w:szCs w:val="24"/>
        </w:rPr>
      </w:pPr>
      <w:ins w:id="125" w:author="Eliezer Strassfeld" w:date="2021-02-23T07:27:00Z">
        <w:r w:rsidRPr="00892C49">
          <w:rPr>
            <w:rFonts w:ascii="Times New Roman" w:hAnsi="Times New Roman"/>
            <w:szCs w:val="24"/>
          </w:rPr>
          <w:t xml:space="preserve">This Section </w:t>
        </w:r>
      </w:ins>
      <w:ins w:id="126" w:author="Eliezer Strassfeld" w:date="2021-02-23T07:28:00Z">
        <w:r w:rsidRPr="00892C49">
          <w:rPr>
            <w:rFonts w:ascii="Times New Roman" w:hAnsi="Times New Roman"/>
            <w:szCs w:val="24"/>
          </w:rPr>
          <w:t>51</w:t>
        </w:r>
      </w:ins>
      <w:ins w:id="127" w:author="Eliezer Strassfeld" w:date="2021-02-23T07:27:00Z">
        <w:r w:rsidRPr="00892C49">
          <w:rPr>
            <w:rFonts w:ascii="Times New Roman" w:hAnsi="Times New Roman"/>
            <w:szCs w:val="24"/>
          </w:rPr>
          <w:t xml:space="preserve"> shall apply notwithstanding anything to the contrary in this Contract, except that </w:t>
        </w:r>
      </w:ins>
      <w:ins w:id="128" w:author="Eliezer Strassfeld" w:date="2021-02-23T07:38:00Z">
        <w:r w:rsidR="00892C49" w:rsidRPr="00892C49">
          <w:rPr>
            <w:rFonts w:ascii="Times New Roman" w:hAnsi="Times New Roman"/>
            <w:szCs w:val="24"/>
          </w:rPr>
          <w:t xml:space="preserve">Subsection C hereof </w:t>
        </w:r>
      </w:ins>
      <w:ins w:id="129" w:author="Eliezer Strassfeld" w:date="2021-02-23T07:27:00Z">
        <w:r w:rsidRPr="00892C49">
          <w:rPr>
            <w:rFonts w:ascii="Times New Roman" w:hAnsi="Times New Roman"/>
            <w:szCs w:val="24"/>
          </w:rPr>
          <w:t>shall not limit: (1) any liability of the Contractor for personal injury or death</w:t>
        </w:r>
      </w:ins>
      <w:ins w:id="130" w:author="Eliezer Strassfeld" w:date="2021-02-23T07:29:00Z">
        <w:r w:rsidRPr="00892C49">
          <w:rPr>
            <w:rFonts w:ascii="Times New Roman" w:hAnsi="Times New Roman"/>
            <w:szCs w:val="24"/>
          </w:rPr>
          <w:t xml:space="preserve"> or </w:t>
        </w:r>
      </w:ins>
      <w:ins w:id="131" w:author="Eliezer Strassfeld" w:date="2021-02-23T07:27:00Z">
        <w:r w:rsidRPr="00892C49">
          <w:rPr>
            <w:rFonts w:ascii="Times New Roman" w:hAnsi="Times New Roman"/>
            <w:szCs w:val="24"/>
          </w:rPr>
          <w:t>(2) any liability of Contractor to the extent arising from the gross negligence or willful misconduct of Contractor or Contractor's employees and subcontractors; or (3) liabilities of the Contractor for infringement of a copyright or patent under Section 3.16 of the Terms and Conditions. The limitation of liability in this Section 15 shall survive the expiration or termination of this Contract.</w:t>
        </w:r>
      </w:ins>
    </w:p>
    <w:p w14:paraId="364DA480" w14:textId="77777777" w:rsidR="00A309E1" w:rsidRPr="00892C49" w:rsidRDefault="00892C49" w:rsidP="00A309E1">
      <w:pPr>
        <w:widowControl/>
        <w:numPr>
          <w:ilvl w:val="0"/>
          <w:numId w:val="11"/>
        </w:numPr>
        <w:contextualSpacing/>
        <w:rPr>
          <w:ins w:id="132" w:author="Eliezer Strassfeld" w:date="2021-02-23T07:30:00Z"/>
          <w:rFonts w:ascii="Times New Roman" w:hAnsi="Times New Roman"/>
          <w:szCs w:val="24"/>
        </w:rPr>
      </w:pPr>
      <w:ins w:id="133" w:author="Eliezer Strassfeld" w:date="2021-02-23T07:39:00Z">
        <w:r w:rsidRPr="00892C49">
          <w:rPr>
            <w:rFonts w:ascii="Times New Roman" w:hAnsi="Times New Roman"/>
            <w:szCs w:val="24"/>
          </w:rPr>
          <w:t xml:space="preserve">The </w:t>
        </w:r>
      </w:ins>
      <w:ins w:id="134" w:author="Eliezer Strassfeld" w:date="2021-02-23T07:30:00Z">
        <w:r w:rsidR="00A309E1" w:rsidRPr="00892C49">
          <w:rPr>
            <w:rFonts w:ascii="Times New Roman" w:hAnsi="Times New Roman"/>
            <w:szCs w:val="24"/>
          </w:rPr>
          <w:t xml:space="preserve">Contractor shall not be responsible </w:t>
        </w:r>
      </w:ins>
      <w:ins w:id="135" w:author="Eliezer Strassfeld" w:date="2021-02-23T07:40:00Z">
        <w:r w:rsidRPr="00892C49">
          <w:rPr>
            <w:rFonts w:ascii="Times New Roman" w:hAnsi="Times New Roman"/>
            <w:szCs w:val="24"/>
          </w:rPr>
          <w:t xml:space="preserve">hereunder </w:t>
        </w:r>
      </w:ins>
      <w:ins w:id="136" w:author="Eliezer Strassfeld" w:date="2021-02-23T07:30:00Z">
        <w:r w:rsidR="00A309E1" w:rsidRPr="00892C49">
          <w:rPr>
            <w:rFonts w:ascii="Times New Roman" w:hAnsi="Times New Roman"/>
            <w:szCs w:val="24"/>
          </w:rPr>
          <w:t xml:space="preserve">for </w:t>
        </w:r>
      </w:ins>
      <w:ins w:id="137" w:author="Eliezer Strassfeld" w:date="2021-02-23T07:31:00Z">
        <w:r w:rsidR="00A309E1" w:rsidRPr="00892C49">
          <w:rPr>
            <w:rFonts w:ascii="Times New Roman" w:hAnsi="Times New Roman"/>
            <w:szCs w:val="24"/>
          </w:rPr>
          <w:t>third party claims</w:t>
        </w:r>
      </w:ins>
      <w:ins w:id="138" w:author="Eliezer Strassfeld" w:date="2021-02-23T07:37:00Z">
        <w:r w:rsidRPr="00892C49">
          <w:rPr>
            <w:rFonts w:ascii="Times New Roman" w:hAnsi="Times New Roman"/>
            <w:szCs w:val="24"/>
          </w:rPr>
          <w:t xml:space="preserve"> or </w:t>
        </w:r>
      </w:ins>
      <w:ins w:id="139" w:author="Eliezer Strassfeld" w:date="2021-02-23T07:31:00Z">
        <w:r w:rsidR="00A309E1" w:rsidRPr="00892C49">
          <w:rPr>
            <w:rFonts w:ascii="Times New Roman" w:hAnsi="Times New Roman"/>
            <w:szCs w:val="24"/>
          </w:rPr>
          <w:t>suits</w:t>
        </w:r>
      </w:ins>
      <w:ins w:id="140" w:author="Eliezer Strassfeld" w:date="2021-02-23T07:58:00Z">
        <w:r w:rsidR="003D2EEC">
          <w:rPr>
            <w:rFonts w:ascii="Times New Roman" w:hAnsi="Times New Roman"/>
            <w:szCs w:val="24"/>
          </w:rPr>
          <w:t>, or other liabilities,</w:t>
        </w:r>
      </w:ins>
      <w:ins w:id="141" w:author="Eliezer Strassfeld" w:date="2021-02-23T07:37:00Z">
        <w:r w:rsidRPr="00892C49">
          <w:rPr>
            <w:rFonts w:ascii="Times New Roman" w:hAnsi="Times New Roman"/>
            <w:szCs w:val="24"/>
          </w:rPr>
          <w:t xml:space="preserve"> </w:t>
        </w:r>
      </w:ins>
      <w:ins w:id="142" w:author="Eliezer Strassfeld" w:date="2021-02-23T07:38:00Z">
        <w:r w:rsidRPr="00892C49">
          <w:rPr>
            <w:rFonts w:ascii="Times New Roman" w:hAnsi="Times New Roman"/>
            <w:szCs w:val="24"/>
          </w:rPr>
          <w:t xml:space="preserve">to the extent </w:t>
        </w:r>
      </w:ins>
      <w:ins w:id="143" w:author="Eliezer Strassfeld" w:date="2021-02-23T07:40:00Z">
        <w:r w:rsidRPr="00892C49">
          <w:rPr>
            <w:rFonts w:ascii="Times New Roman" w:hAnsi="Times New Roman"/>
            <w:szCs w:val="24"/>
          </w:rPr>
          <w:t>arising</w:t>
        </w:r>
      </w:ins>
      <w:ins w:id="144" w:author="Eliezer Strassfeld" w:date="2021-02-23T07:38:00Z">
        <w:r w:rsidRPr="00892C49">
          <w:rPr>
            <w:rFonts w:ascii="Times New Roman" w:hAnsi="Times New Roman"/>
            <w:szCs w:val="24"/>
          </w:rPr>
          <w:t xml:space="preserve"> from the</w:t>
        </w:r>
      </w:ins>
      <w:ins w:id="145" w:author="Eliezer Strassfeld" w:date="2021-02-23T07:39:00Z">
        <w:r w:rsidRPr="00892C49">
          <w:rPr>
            <w:rFonts w:ascii="Times New Roman" w:hAnsi="Times New Roman"/>
            <w:szCs w:val="24"/>
          </w:rPr>
          <w:t xml:space="preserve"> proper performance of its obligations hereunder</w:t>
        </w:r>
      </w:ins>
      <w:ins w:id="146" w:author="Eliezer Strassfeld" w:date="2021-02-23T07:40:00Z">
        <w:r w:rsidRPr="00892C49">
          <w:rPr>
            <w:rFonts w:ascii="Times New Roman" w:hAnsi="Times New Roman"/>
            <w:szCs w:val="24"/>
          </w:rPr>
          <w:t xml:space="preserve"> or from the act or om</w:t>
        </w:r>
        <w:r w:rsidRPr="003D2EEC">
          <w:rPr>
            <w:rFonts w:ascii="Times New Roman" w:hAnsi="Times New Roman"/>
            <w:szCs w:val="24"/>
          </w:rPr>
          <w:t>ission of the State</w:t>
        </w:r>
      </w:ins>
      <w:ins w:id="147" w:author="Eliezer Strassfeld" w:date="2021-02-23T07:41:00Z">
        <w:r w:rsidRPr="003D2EEC">
          <w:rPr>
            <w:rFonts w:ascii="Times New Roman" w:hAnsi="Times New Roman"/>
            <w:szCs w:val="24"/>
          </w:rPr>
          <w:t xml:space="preserve"> or any party other than the Contractor, its subcontractors, and their respective personnel. </w:t>
        </w:r>
      </w:ins>
    </w:p>
    <w:p w14:paraId="5BAC8C27" w14:textId="77777777" w:rsidR="00A309E1" w:rsidRPr="00892C49" w:rsidRDefault="00A309E1" w:rsidP="00A309E1">
      <w:pPr>
        <w:widowControl/>
        <w:numPr>
          <w:ilvl w:val="0"/>
          <w:numId w:val="11"/>
        </w:numPr>
        <w:contextualSpacing/>
        <w:rPr>
          <w:ins w:id="148" w:author="Eliezer Strassfeld" w:date="2021-02-23T07:27:00Z"/>
          <w:rFonts w:ascii="Times New Roman" w:hAnsi="Times New Roman"/>
          <w:szCs w:val="24"/>
        </w:rPr>
      </w:pPr>
      <w:ins w:id="149" w:author="Eliezer Strassfeld" w:date="2021-02-23T07:27:00Z">
        <w:r w:rsidRPr="00892C49">
          <w:rPr>
            <w:rFonts w:ascii="Times New Roman" w:hAnsi="Times New Roman"/>
            <w:szCs w:val="24"/>
          </w:rPr>
          <w:t>CONTRACTOR'S TOTAL LIABILITY UNDER THIS CONTRACT, WHETHER FOR BREACH OF CONTRACT, WARRANTY, NEGLIGENCE, STRICT LIABILITY IN TORT, OR OTHERWISE, SHALL NOT EXCEED</w:t>
        </w:r>
      </w:ins>
      <w:ins w:id="150" w:author="Eliezer Strassfeld" w:date="2021-02-23T07:54:00Z">
        <w:r w:rsidR="003D2EEC">
          <w:rPr>
            <w:rFonts w:ascii="Times New Roman" w:hAnsi="Times New Roman"/>
            <w:szCs w:val="24"/>
          </w:rPr>
          <w:t xml:space="preserve"> FIVE MILLION AND 00/100 DOLLARS ($5,000,000.00)</w:t>
        </w:r>
      </w:ins>
      <w:ins w:id="151" w:author="Eliezer Strassfeld" w:date="2021-02-23T07:27:00Z">
        <w:r w:rsidRPr="00892C49">
          <w:rPr>
            <w:rFonts w:ascii="Times New Roman" w:hAnsi="Times New Roman"/>
            <w:szCs w:val="24"/>
          </w:rPr>
          <w:t xml:space="preserve">. </w:t>
        </w:r>
      </w:ins>
    </w:p>
    <w:p w14:paraId="0589A337" w14:textId="77777777" w:rsidR="00A309E1" w:rsidRPr="00892C49" w:rsidRDefault="00A309E1" w:rsidP="00A309E1">
      <w:pPr>
        <w:widowControl/>
        <w:numPr>
          <w:ilvl w:val="0"/>
          <w:numId w:val="11"/>
        </w:numPr>
        <w:contextualSpacing/>
        <w:rPr>
          <w:ins w:id="152" w:author="Eliezer Strassfeld" w:date="2021-02-23T07:27:00Z"/>
          <w:rFonts w:ascii="Times New Roman" w:hAnsi="Times New Roman"/>
          <w:szCs w:val="24"/>
        </w:rPr>
      </w:pPr>
      <w:ins w:id="153" w:author="Eliezer Strassfeld" w:date="2021-02-23T07:27:00Z">
        <w:r w:rsidRPr="00892C49">
          <w:rPr>
            <w:rFonts w:ascii="Times New Roman" w:hAnsi="Times New Roman"/>
            <w:szCs w:val="24"/>
          </w:rPr>
          <w:t xml:space="preserve">ALTHOUGH THE PARTIES ACKNOWLEDGE THE POSSIBILITY OF SUCH LOSSES OR DAMAGES, THEY AGREE THAT NEITHER PARTY WILL BE LIABLE HEREUNDER FOR ANY SPECIAL, INCIDENTIAL, INDIRECT, OR CONSEQUENTIAL DAMAGES IN ANY WAY RELATED TO OR ARISING FROM THIS CONTRACT. </w:t>
        </w:r>
      </w:ins>
    </w:p>
    <w:p w14:paraId="0C472FCD" w14:textId="77777777" w:rsidR="009F52D2" w:rsidRDefault="009F52D2" w:rsidP="009F52D2">
      <w:pPr>
        <w:rPr>
          <w:ins w:id="154" w:author="Eliezer Strassfeld" w:date="2021-02-23T08:02:00Z"/>
          <w:rFonts w:ascii="Times New Roman" w:hAnsi="Times New Roman"/>
        </w:rPr>
      </w:pPr>
    </w:p>
    <w:p w14:paraId="22019581" w14:textId="77777777" w:rsidR="00A309E1" w:rsidRDefault="009F52D2" w:rsidP="009F52D2">
      <w:pPr>
        <w:rPr>
          <w:ins w:id="155" w:author="Eliezer Strassfeld" w:date="2021-02-23T09:27:00Z"/>
          <w:rFonts w:ascii="Times New Roman" w:hAnsi="Times New Roman"/>
        </w:rPr>
      </w:pPr>
      <w:ins w:id="156" w:author="Eliezer Strassfeld" w:date="2021-02-23T08:02:00Z">
        <w:r w:rsidRPr="003418CD">
          <w:rPr>
            <w:rFonts w:ascii="Times New Roman" w:hAnsi="Times New Roman"/>
            <w:b/>
          </w:rPr>
          <w:t>5</w:t>
        </w:r>
        <w:r>
          <w:rPr>
            <w:rFonts w:ascii="Times New Roman" w:hAnsi="Times New Roman"/>
            <w:b/>
          </w:rPr>
          <w:t>2</w:t>
        </w:r>
        <w:r w:rsidRPr="003418CD">
          <w:rPr>
            <w:rFonts w:ascii="Times New Roman" w:hAnsi="Times New Roman"/>
            <w:b/>
          </w:rPr>
          <w:t xml:space="preserve">.  </w:t>
        </w:r>
        <w:r>
          <w:rPr>
            <w:rFonts w:ascii="Times New Roman" w:hAnsi="Times New Roman"/>
            <w:b/>
          </w:rPr>
          <w:t>Changes</w:t>
        </w:r>
        <w:r w:rsidRPr="003418CD">
          <w:rPr>
            <w:rFonts w:ascii="Times New Roman" w:hAnsi="Times New Roman"/>
          </w:rPr>
          <w:t xml:space="preserve">.  </w:t>
        </w:r>
      </w:ins>
      <w:ins w:id="157" w:author="Eliezer Strassfeld" w:date="2021-02-23T08:23:00Z">
        <w:r w:rsidR="00065ABC" w:rsidRPr="00065ABC">
          <w:rPr>
            <w:rFonts w:ascii="Times New Roman" w:hAnsi="Times New Roman"/>
          </w:rPr>
          <w:t xml:space="preserve">This Section 52 applies notwithstanding anything to the contrary </w:t>
        </w:r>
      </w:ins>
      <w:ins w:id="158" w:author="Eliezer Strassfeld" w:date="2021-02-23T08:24:00Z">
        <w:r w:rsidR="00065ABC" w:rsidRPr="00065ABC">
          <w:rPr>
            <w:rFonts w:ascii="Times New Roman" w:hAnsi="Times New Roman"/>
          </w:rPr>
          <w:t xml:space="preserve">in this </w:t>
        </w:r>
        <w:proofErr w:type="gramStart"/>
        <w:r w:rsidR="00065ABC" w:rsidRPr="00065ABC">
          <w:rPr>
            <w:rFonts w:ascii="Times New Roman" w:hAnsi="Times New Roman"/>
          </w:rPr>
          <w:t>Agreement, but</w:t>
        </w:r>
        <w:proofErr w:type="gramEnd"/>
        <w:r w:rsidR="00065ABC" w:rsidRPr="00065ABC">
          <w:rPr>
            <w:rFonts w:ascii="Times New Roman" w:hAnsi="Times New Roman"/>
          </w:rPr>
          <w:t xml:space="preserve"> </w:t>
        </w:r>
      </w:ins>
      <w:ins w:id="159" w:author="Eliezer Strassfeld" w:date="2021-02-23T08:23:00Z">
        <w:r w:rsidR="00065ABC" w:rsidRPr="00065ABC">
          <w:rPr>
            <w:rFonts w:ascii="Times New Roman" w:hAnsi="Times New Roman"/>
          </w:rPr>
          <w:t>does not limit Section 10</w:t>
        </w:r>
      </w:ins>
      <w:ins w:id="160" w:author="Eliezer Strassfeld" w:date="2021-02-23T08:24:00Z">
        <w:r w:rsidR="00065ABC" w:rsidRPr="00065ABC">
          <w:rPr>
            <w:rFonts w:ascii="Times New Roman" w:hAnsi="Times New Roman"/>
          </w:rPr>
          <w:t xml:space="preserve"> (Compliance with Laws)</w:t>
        </w:r>
      </w:ins>
      <w:ins w:id="161" w:author="Eliezer Strassfeld" w:date="2021-02-23T08:23:00Z">
        <w:r w:rsidR="00065ABC" w:rsidRPr="00065ABC">
          <w:rPr>
            <w:rFonts w:ascii="Times New Roman" w:hAnsi="Times New Roman"/>
          </w:rPr>
          <w:t xml:space="preserve">. </w:t>
        </w:r>
      </w:ins>
      <w:ins w:id="162" w:author="Eliezer Strassfeld" w:date="2021-02-23T08:05:00Z">
        <w:r w:rsidR="006E41A8" w:rsidRPr="00065ABC">
          <w:rPr>
            <w:rFonts w:ascii="Times New Roman" w:hAnsi="Times New Roman"/>
          </w:rPr>
          <w:t xml:space="preserve">If, following the date of execution of the Contract, there is a significant change to an existing State law, </w:t>
        </w:r>
        <w:proofErr w:type="gramStart"/>
        <w:r w:rsidR="006E41A8" w:rsidRPr="00065ABC">
          <w:rPr>
            <w:rFonts w:ascii="Times New Roman" w:hAnsi="Times New Roman"/>
          </w:rPr>
          <w:t>regulation</w:t>
        </w:r>
        <w:proofErr w:type="gramEnd"/>
        <w:r w:rsidR="006E41A8" w:rsidRPr="00065ABC">
          <w:rPr>
            <w:rFonts w:ascii="Times New Roman" w:hAnsi="Times New Roman"/>
          </w:rPr>
          <w:t xml:space="preserve"> or policy, or if new State laws, regulations or policies are enacted, that significantly affects the Services, the parties agree to negotiate an equitable adjustment to the Contractor’s compensation</w:t>
        </w:r>
      </w:ins>
      <w:ins w:id="163" w:author="Eliezer Strassfeld" w:date="2021-02-23T08:06:00Z">
        <w:r w:rsidR="006E41A8" w:rsidRPr="00065ABC">
          <w:rPr>
            <w:rFonts w:ascii="Times New Roman" w:hAnsi="Times New Roman"/>
          </w:rPr>
          <w:t xml:space="preserve">. </w:t>
        </w:r>
      </w:ins>
      <w:ins w:id="164" w:author="Eliezer Strassfeld" w:date="2021-02-23T08:05:00Z">
        <w:r w:rsidR="006E41A8" w:rsidRPr="00065ABC">
          <w:rPr>
            <w:rFonts w:ascii="Times New Roman" w:hAnsi="Times New Roman"/>
          </w:rPr>
          <w:t xml:space="preserve">Changes to State laws, regulations, or policies necessary to comply with CJIS requirements shall not be subject to this Section </w:t>
        </w:r>
      </w:ins>
      <w:ins w:id="165" w:author="Eliezer Strassfeld" w:date="2021-02-23T08:21:00Z">
        <w:r w:rsidR="00A56B3F" w:rsidRPr="00065ABC">
          <w:rPr>
            <w:rFonts w:ascii="Times New Roman" w:hAnsi="Times New Roman"/>
          </w:rPr>
          <w:t>52</w:t>
        </w:r>
      </w:ins>
      <w:ins w:id="166" w:author="Eliezer Strassfeld" w:date="2021-02-23T08:05:00Z">
        <w:r w:rsidR="006E41A8" w:rsidRPr="00065ABC">
          <w:rPr>
            <w:rFonts w:ascii="Times New Roman" w:hAnsi="Times New Roman"/>
          </w:rPr>
          <w:t xml:space="preserve">.  </w:t>
        </w:r>
      </w:ins>
    </w:p>
    <w:p w14:paraId="31D13B06" w14:textId="77777777" w:rsidR="00F81207" w:rsidRDefault="00F81207" w:rsidP="009F52D2">
      <w:pPr>
        <w:rPr>
          <w:ins w:id="167" w:author="Eliezer Strassfeld" w:date="2021-02-23T09:27:00Z"/>
          <w:rFonts w:ascii="Times New Roman" w:hAnsi="Times New Roman"/>
        </w:rPr>
      </w:pPr>
    </w:p>
    <w:p w14:paraId="42D221C2" w14:textId="77777777" w:rsidR="00F81207" w:rsidRDefault="00F81207" w:rsidP="00F81207">
      <w:pPr>
        <w:rPr>
          <w:ins w:id="168" w:author="Eliezer Strassfeld" w:date="2021-02-23T09:27:00Z"/>
          <w:rFonts w:ascii="Times New Roman" w:hAnsi="Times New Roman"/>
        </w:rPr>
      </w:pPr>
      <w:ins w:id="169" w:author="Eliezer Strassfeld" w:date="2021-02-23T09:27:00Z">
        <w:r w:rsidRPr="003418CD">
          <w:rPr>
            <w:rFonts w:ascii="Times New Roman" w:hAnsi="Times New Roman"/>
            <w:b/>
          </w:rPr>
          <w:lastRenderedPageBreak/>
          <w:t>5</w:t>
        </w:r>
      </w:ins>
      <w:ins w:id="170" w:author="Eliezer Strassfeld" w:date="2021-02-23T09:42:00Z">
        <w:r w:rsidR="00461CAE">
          <w:rPr>
            <w:rFonts w:ascii="Times New Roman" w:hAnsi="Times New Roman"/>
            <w:b/>
          </w:rPr>
          <w:t>3</w:t>
        </w:r>
      </w:ins>
      <w:ins w:id="171" w:author="Eliezer Strassfeld" w:date="2021-02-23T09:27:00Z">
        <w:r w:rsidRPr="003418CD">
          <w:rPr>
            <w:rFonts w:ascii="Times New Roman" w:hAnsi="Times New Roman"/>
            <w:b/>
          </w:rPr>
          <w:t xml:space="preserve">.  </w:t>
        </w:r>
      </w:ins>
      <w:ins w:id="172" w:author="Eliezer Strassfeld" w:date="2021-02-23T12:02:00Z">
        <w:r w:rsidR="003709D3">
          <w:rPr>
            <w:rFonts w:ascii="Times New Roman" w:hAnsi="Times New Roman"/>
            <w:b/>
          </w:rPr>
          <w:t>Commercial Code</w:t>
        </w:r>
      </w:ins>
      <w:ins w:id="173" w:author="Eliezer Strassfeld" w:date="2021-02-23T09:27:00Z">
        <w:r w:rsidRPr="003418CD">
          <w:rPr>
            <w:rFonts w:ascii="Times New Roman" w:hAnsi="Times New Roman"/>
          </w:rPr>
          <w:t xml:space="preserve">. </w:t>
        </w:r>
      </w:ins>
      <w:ins w:id="174" w:author="Eliezer Strassfeld" w:date="2021-02-23T09:35:00Z">
        <w:r>
          <w:rPr>
            <w:rFonts w:ascii="Times New Roman" w:hAnsi="Times New Roman"/>
          </w:rPr>
          <w:t>All</w:t>
        </w:r>
      </w:ins>
      <w:ins w:id="175" w:author="Eliezer Strassfeld" w:date="2021-02-23T09:29:00Z">
        <w:r>
          <w:rPr>
            <w:rFonts w:ascii="Times New Roman" w:hAnsi="Times New Roman"/>
          </w:rPr>
          <w:t xml:space="preserve"> software</w:t>
        </w:r>
      </w:ins>
      <w:ins w:id="176" w:author="Eliezer Strassfeld" w:date="2021-02-23T09:36:00Z">
        <w:r>
          <w:rPr>
            <w:rFonts w:ascii="Times New Roman" w:hAnsi="Times New Roman"/>
          </w:rPr>
          <w:t>, applications,</w:t>
        </w:r>
      </w:ins>
      <w:ins w:id="177" w:author="Eliezer Strassfeld" w:date="2021-02-23T09:28:00Z">
        <w:r>
          <w:rPr>
            <w:rFonts w:ascii="Times New Roman" w:hAnsi="Times New Roman"/>
          </w:rPr>
          <w:t xml:space="preserve"> and c</w:t>
        </w:r>
      </w:ins>
      <w:ins w:id="178" w:author="Eliezer Strassfeld" w:date="2021-02-23T09:29:00Z">
        <w:r>
          <w:rPr>
            <w:rFonts w:ascii="Times New Roman" w:hAnsi="Times New Roman"/>
          </w:rPr>
          <w:t>ode utilized by the Contractor hereund</w:t>
        </w:r>
      </w:ins>
      <w:ins w:id="179" w:author="Eliezer Strassfeld" w:date="2021-02-23T09:34:00Z">
        <w:r>
          <w:rPr>
            <w:rFonts w:ascii="Times New Roman" w:hAnsi="Times New Roman"/>
          </w:rPr>
          <w:t>er is</w:t>
        </w:r>
      </w:ins>
      <w:ins w:id="180" w:author="Eliezer Strassfeld" w:date="2021-02-23T09:35:00Z">
        <w:r>
          <w:rPr>
            <w:rFonts w:ascii="Times New Roman" w:hAnsi="Times New Roman"/>
          </w:rPr>
          <w:t xml:space="preserve"> commercial and is</w:t>
        </w:r>
      </w:ins>
      <w:ins w:id="181" w:author="Eliezer Strassfeld" w:date="2021-02-23T09:44:00Z">
        <w:r w:rsidR="00461CAE">
          <w:rPr>
            <w:rFonts w:ascii="Times New Roman" w:hAnsi="Times New Roman"/>
          </w:rPr>
          <w:t>, or will be,</w:t>
        </w:r>
      </w:ins>
      <w:ins w:id="182" w:author="Eliezer Strassfeld" w:date="2021-02-23T09:35:00Z">
        <w:r>
          <w:rPr>
            <w:rFonts w:ascii="Times New Roman" w:hAnsi="Times New Roman"/>
          </w:rPr>
          <w:t xml:space="preserve"> used to serve other of the Contractor’s customers. As such, the parties acknowledge and agree that the software</w:t>
        </w:r>
      </w:ins>
      <w:ins w:id="183" w:author="Eliezer Strassfeld" w:date="2021-02-23T09:40:00Z">
        <w:r w:rsidR="00461CAE">
          <w:rPr>
            <w:rFonts w:ascii="Times New Roman" w:hAnsi="Times New Roman"/>
          </w:rPr>
          <w:t>, applications,</w:t>
        </w:r>
      </w:ins>
      <w:ins w:id="184" w:author="Eliezer Strassfeld" w:date="2021-02-23T09:35:00Z">
        <w:r>
          <w:rPr>
            <w:rFonts w:ascii="Times New Roman" w:hAnsi="Times New Roman"/>
          </w:rPr>
          <w:t xml:space="preserve"> and code </w:t>
        </w:r>
      </w:ins>
      <w:ins w:id="185" w:author="Eliezer Strassfeld" w:date="2021-02-23T09:40:00Z">
        <w:r w:rsidR="00461CAE">
          <w:rPr>
            <w:rFonts w:ascii="Times New Roman" w:hAnsi="Times New Roman"/>
          </w:rPr>
          <w:t>utilized by the Contractor hereunder are not Mater</w:t>
        </w:r>
      </w:ins>
      <w:ins w:id="186" w:author="Eliezer Strassfeld" w:date="2021-02-23T09:41:00Z">
        <w:r w:rsidR="00461CAE">
          <w:rPr>
            <w:rFonts w:ascii="Times New Roman" w:hAnsi="Times New Roman"/>
          </w:rPr>
          <w:t xml:space="preserve">ials for the purposes of Section 36.  </w:t>
        </w:r>
      </w:ins>
    </w:p>
    <w:p w14:paraId="1265DB62" w14:textId="77777777" w:rsidR="00F81207" w:rsidRPr="00065ABC" w:rsidRDefault="00F81207" w:rsidP="009F52D2">
      <w:pPr>
        <w:rPr>
          <w:rFonts w:ascii="Times New Roman" w:hAnsi="Times New Roman"/>
        </w:rPr>
      </w:pPr>
    </w:p>
    <w:p w14:paraId="689DF226" w14:textId="77777777" w:rsidR="00105BA6" w:rsidRPr="003418CD" w:rsidRDefault="00105BA6" w:rsidP="00105BA6">
      <w:pPr>
        <w:rPr>
          <w:rFonts w:ascii="Times New Roman" w:hAnsi="Times New Roman"/>
        </w:rPr>
      </w:pPr>
    </w:p>
    <w:p w14:paraId="0E5F9AD0" w14:textId="77777777" w:rsidR="00105BA6" w:rsidRPr="006E4F58" w:rsidRDefault="00105BA6" w:rsidP="00105BA6">
      <w:pPr>
        <w:rPr>
          <w:rFonts w:ascii="Times New Roman" w:hAnsi="Times New Roman"/>
        </w:rPr>
      </w:pPr>
    </w:p>
    <w:p w14:paraId="04C2CC79" w14:textId="77777777" w:rsidR="00105BA6" w:rsidRPr="006E4F58" w:rsidRDefault="00105BA6" w:rsidP="00105BA6">
      <w:pPr>
        <w:jc w:val="center"/>
        <w:rPr>
          <w:rFonts w:ascii="Times New Roman" w:hAnsi="Times New Roman"/>
          <w:b/>
        </w:rPr>
      </w:pPr>
      <w:r w:rsidRPr="006E4F58">
        <w:rPr>
          <w:rFonts w:ascii="Times New Roman" w:hAnsi="Times New Roman"/>
        </w:rPr>
        <w:br w:type="page"/>
      </w:r>
      <w:bookmarkStart w:id="187" w:name="_Toc236554576"/>
      <w:r w:rsidRPr="006E4F58">
        <w:rPr>
          <w:rFonts w:ascii="Times New Roman" w:hAnsi="Times New Roman"/>
          <w:b/>
        </w:rPr>
        <w:lastRenderedPageBreak/>
        <w:t>Non-Collusion and Acceptance</w:t>
      </w:r>
      <w:bookmarkEnd w:id="187"/>
    </w:p>
    <w:p w14:paraId="402AE632" w14:textId="77777777" w:rsidR="00105BA6" w:rsidRPr="006E4F58" w:rsidRDefault="00105BA6" w:rsidP="00105BA6">
      <w:pPr>
        <w:rPr>
          <w:rFonts w:ascii="Times New Roman" w:hAnsi="Times New Roman"/>
          <w:sz w:val="16"/>
          <w:szCs w:val="16"/>
        </w:rPr>
      </w:pPr>
    </w:p>
    <w:p w14:paraId="48CDD465" w14:textId="77777777" w:rsidR="00105BA6" w:rsidRDefault="00105BA6" w:rsidP="00105BA6">
      <w:pPr>
        <w:rPr>
          <w:rFonts w:ascii="Times New Roman" w:hAnsi="Times New Roman"/>
          <w:b/>
          <w:bCs/>
        </w:rPr>
      </w:pPr>
      <w:r w:rsidRPr="006E4F58">
        <w:rPr>
          <w:rFonts w:ascii="Times New Roman" w:hAnsi="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hAnsi="Times New Roman"/>
        </w:rPr>
        <w:t>member</w:t>
      </w:r>
      <w:proofErr w:type="gramEnd"/>
      <w:r w:rsidRPr="006E4F58">
        <w:rPr>
          <w:rFonts w:ascii="Times New Roman" w:hAnsi="Times New Roman"/>
        </w:rPr>
        <w:t xml:space="preserve">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hAnsi="Times New Roman"/>
        </w:rPr>
        <w:t>entered into</w:t>
      </w:r>
      <w:proofErr w:type="gramEnd"/>
      <w:r w:rsidRPr="006E4F58">
        <w:rPr>
          <w:rFonts w:ascii="Times New Roman" w:hAnsi="Times New Roman"/>
        </w:rPr>
        <w:t xml:space="preserve"> or been offered any sum of money or other consideration for the execution of this Contract other than that which appears upon the face hereof.    </w:t>
      </w:r>
      <w:r w:rsidRPr="006E4F58">
        <w:rPr>
          <w:rFonts w:ascii="Times New Roman" w:hAnsi="Times New Roman"/>
          <w:b/>
          <w:bCs/>
        </w:rPr>
        <w:t xml:space="preserve">Furthermore, if the undersigned has knowledge that a state officer, employee, or special state appointee, as those terms are defined in IC </w:t>
      </w:r>
      <w:r>
        <w:rPr>
          <w:rFonts w:ascii="Times New Roman" w:hAnsi="Times New Roman"/>
          <w:b/>
          <w:bCs/>
        </w:rPr>
        <w:t xml:space="preserve">§ </w:t>
      </w:r>
      <w:r w:rsidRPr="006E4F58">
        <w:rPr>
          <w:rFonts w:ascii="Times New Roman" w:hAnsi="Times New Roman"/>
          <w:b/>
          <w:bCs/>
        </w:rPr>
        <w:t>4-2-6-1, has a financial interest in the Contract, the Contractor attests to compliance with the disclosure requirements in IC</w:t>
      </w:r>
      <w:r>
        <w:rPr>
          <w:rFonts w:ascii="Times New Roman" w:hAnsi="Times New Roman"/>
          <w:b/>
          <w:bCs/>
        </w:rPr>
        <w:t xml:space="preserve"> §</w:t>
      </w:r>
      <w:r w:rsidRPr="006E4F58">
        <w:rPr>
          <w:rFonts w:ascii="Times New Roman" w:hAnsi="Times New Roman"/>
          <w:b/>
          <w:bCs/>
        </w:rPr>
        <w:t xml:space="preserve"> 4-2-6-10.5.</w:t>
      </w:r>
    </w:p>
    <w:p w14:paraId="1B5A046E" w14:textId="77777777" w:rsidR="00105BA6" w:rsidRDefault="00105BA6" w:rsidP="00105BA6">
      <w:pPr>
        <w:rPr>
          <w:rFonts w:ascii="Times New Roman" w:hAnsi="Times New Roman"/>
          <w:b/>
          <w:bCs/>
        </w:rPr>
      </w:pPr>
    </w:p>
    <w:p w14:paraId="6768AC5A" w14:textId="77777777" w:rsidR="00105BA6" w:rsidRDefault="00105BA6" w:rsidP="00105BA6">
      <w:pPr>
        <w:jc w:val="center"/>
        <w:rPr>
          <w:rFonts w:ascii="Times New Roman" w:hAnsi="Times New Roman"/>
          <w:b/>
          <w:bCs/>
        </w:rPr>
      </w:pPr>
      <w:r w:rsidRPr="007145B5">
        <w:rPr>
          <w:rFonts w:ascii="Times New Roman" w:hAnsi="Times New Roman"/>
          <w:b/>
          <w:bCs/>
        </w:rPr>
        <w:t>Agreement to Use Electronic Signatures</w:t>
      </w:r>
    </w:p>
    <w:p w14:paraId="35A8E1F8" w14:textId="77777777" w:rsidR="00105BA6" w:rsidRPr="007145B5" w:rsidRDefault="00105BA6" w:rsidP="00105BA6">
      <w:pPr>
        <w:jc w:val="center"/>
        <w:rPr>
          <w:rFonts w:ascii="Times New Roman" w:hAnsi="Times New Roman"/>
          <w:b/>
          <w:bCs/>
        </w:rPr>
      </w:pPr>
      <w:r>
        <w:rPr>
          <w:rFonts w:ascii="Times New Roman" w:hAnsi="Times New Roman"/>
          <w:b/>
          <w:bCs/>
        </w:rPr>
        <w:t>[Applicable only to contracts processed through SCM]</w:t>
      </w:r>
    </w:p>
    <w:p w14:paraId="2AF1C8CD" w14:textId="77777777" w:rsidR="00105BA6" w:rsidRPr="006E4F58" w:rsidRDefault="00105BA6" w:rsidP="00105BA6">
      <w:pPr>
        <w:rPr>
          <w:rFonts w:ascii="Times New Roman" w:hAnsi="Times New Roman"/>
        </w:rPr>
      </w:pPr>
      <w:r w:rsidRPr="006E4F58">
        <w:rPr>
          <w:rFonts w:ascii="Times New Roman" w:hAnsi="Times New Roman"/>
        </w:rPr>
        <w:t> </w:t>
      </w:r>
      <w:r w:rsidRPr="006E4F58">
        <w:rPr>
          <w:rFonts w:ascii="Times New Roman" w:hAnsi="Times New Roman"/>
          <w:b/>
          <w:bCs/>
        </w:rPr>
        <w:t>In Witness Whereof</w:t>
      </w:r>
      <w:r w:rsidRPr="006E4F58">
        <w:rPr>
          <w:rFonts w:ascii="Times New Roman" w:hAnsi="Times New Roman"/>
        </w:rPr>
        <w:t xml:space="preserve">, </w:t>
      </w:r>
      <w:r>
        <w:rPr>
          <w:rFonts w:ascii="Times New Roman" w:hAnsi="Times New Roman"/>
        </w:rPr>
        <w:t xml:space="preserve">the </w:t>
      </w:r>
      <w:r w:rsidRPr="006E4F58">
        <w:rPr>
          <w:rFonts w:ascii="Times New Roman" w:hAnsi="Times New Roman"/>
        </w:rPr>
        <w:t xml:space="preserve">Contractor and the State have, through their duly authorized representatives, </w:t>
      </w:r>
      <w:proofErr w:type="gramStart"/>
      <w:r w:rsidRPr="006E4F58">
        <w:rPr>
          <w:rFonts w:ascii="Times New Roman" w:hAnsi="Times New Roman"/>
        </w:rPr>
        <w:t>entered into</w:t>
      </w:r>
      <w:proofErr w:type="gramEnd"/>
      <w:r w:rsidRPr="006E4F58">
        <w:rPr>
          <w:rFonts w:ascii="Times New Roman" w:hAnsi="Times New Roman"/>
        </w:rPr>
        <w:t xml:space="preserve"> this Contract.  The parties, having read and understood the foregoing terms of this Contract, do by their respective signatures dated below agree to the terms thereof.</w:t>
      </w:r>
    </w:p>
    <w:p w14:paraId="18B134EB" w14:textId="77777777" w:rsidR="00105BA6" w:rsidRPr="00F0508A" w:rsidRDefault="00105BA6" w:rsidP="00105BA6">
      <w:pPr>
        <w:rPr>
          <w:rFonts w:ascii="Times New Roman" w:hAnsi="Times New Roman"/>
        </w:rPr>
      </w:pPr>
    </w:p>
    <w:p w14:paraId="6147EA0B" w14:textId="77777777" w:rsidR="00105BA6" w:rsidRPr="00F0508A" w:rsidRDefault="00105BA6" w:rsidP="00105BA6">
      <w:pPr>
        <w:rPr>
          <w:rFonts w:ascii="Times New Roman" w:hAnsi="Times New Roman"/>
        </w:rPr>
      </w:pPr>
      <w:r w:rsidRPr="00F0508A">
        <w:rPr>
          <w:rFonts w:ascii="Times New Roman" w:hAnsi="Times New Roman"/>
        </w:rPr>
        <w:t>[Contractor]</w:t>
      </w:r>
      <w:r w:rsidRPr="00F0508A">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t>[Indiana Agency]</w:t>
      </w:r>
    </w:p>
    <w:p w14:paraId="1EEA9D90" w14:textId="77777777" w:rsidR="00105BA6" w:rsidRPr="00F0508A" w:rsidRDefault="00105BA6" w:rsidP="00105BA6">
      <w:pPr>
        <w:rPr>
          <w:rFonts w:ascii="Times New Roman" w:hAnsi="Times New Roman"/>
        </w:rPr>
      </w:pPr>
      <w:r w:rsidRPr="00F0508A">
        <w:rPr>
          <w:rFonts w:ascii="Times New Roman" w:hAnsi="Times New Roman"/>
        </w:rPr>
        <w:t>By: _________________________________</w:t>
      </w:r>
      <w:r w:rsidRPr="00F0508A">
        <w:rPr>
          <w:rFonts w:ascii="Times New Roman" w:hAnsi="Times New Roman"/>
        </w:rPr>
        <w:tab/>
      </w:r>
      <w:r w:rsidRPr="00F0508A">
        <w:rPr>
          <w:rFonts w:ascii="Times New Roman" w:hAnsi="Times New Roman"/>
        </w:rPr>
        <w:tab/>
        <w:t>By: _________________________</w:t>
      </w:r>
    </w:p>
    <w:p w14:paraId="29AB5091" w14:textId="77777777" w:rsidR="00105BA6" w:rsidRPr="00F0508A" w:rsidRDefault="00105BA6" w:rsidP="00105BA6">
      <w:pPr>
        <w:rPr>
          <w:rFonts w:ascii="Times New Roman" w:hAnsi="Times New Roman"/>
        </w:rPr>
      </w:pPr>
      <w:r w:rsidRPr="00F0508A">
        <w:rPr>
          <w:rFonts w:ascii="Times New Roman" w:hAnsi="Times New Roman"/>
        </w:rPr>
        <w:t>Name and Title, Printed</w:t>
      </w:r>
      <w:r w:rsidRPr="00F0508A">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t>Name and Title, Printed</w:t>
      </w:r>
    </w:p>
    <w:p w14:paraId="2C3E8772" w14:textId="77777777" w:rsidR="00105BA6" w:rsidRPr="00F0508A" w:rsidRDefault="00105BA6" w:rsidP="00105BA6">
      <w:pPr>
        <w:rPr>
          <w:rFonts w:ascii="Times New Roman" w:hAnsi="Times New Roman"/>
        </w:rPr>
      </w:pPr>
    </w:p>
    <w:p w14:paraId="75DEDFCD" w14:textId="77777777" w:rsidR="00105BA6" w:rsidRPr="00F0508A" w:rsidRDefault="00105BA6" w:rsidP="00105BA6">
      <w:pPr>
        <w:rPr>
          <w:rFonts w:ascii="Times New Roman" w:hAnsi="Times New Roman"/>
        </w:rPr>
      </w:pPr>
      <w:r w:rsidRPr="00F0508A">
        <w:rPr>
          <w:rFonts w:ascii="Times New Roman" w:hAnsi="Times New Roman"/>
        </w:rPr>
        <w:t>Date: _____________________________</w:t>
      </w:r>
      <w:r w:rsidRPr="00F0508A">
        <w:rPr>
          <w:rFonts w:ascii="Times New Roman" w:hAnsi="Times New Roman"/>
        </w:rPr>
        <w:tab/>
      </w:r>
      <w:r w:rsidRPr="00F0508A">
        <w:rPr>
          <w:rFonts w:ascii="Times New Roman" w:hAnsi="Times New Roman"/>
        </w:rPr>
        <w:tab/>
      </w:r>
      <w:r>
        <w:rPr>
          <w:rFonts w:ascii="Times New Roman" w:hAnsi="Times New Roman"/>
        </w:rPr>
        <w:tab/>
      </w:r>
      <w:r w:rsidRPr="00F0508A">
        <w:rPr>
          <w:rFonts w:ascii="Times New Roman" w:hAnsi="Times New Roman"/>
        </w:rPr>
        <w:t>Date: ______________________</w:t>
      </w:r>
    </w:p>
    <w:p w14:paraId="023CAEF1" w14:textId="77777777" w:rsidR="00105BA6" w:rsidRPr="00F0508A" w:rsidRDefault="00105BA6" w:rsidP="00105BA6">
      <w:pPr>
        <w:rPr>
          <w:rFonts w:ascii="Times New Roman" w:hAnsi="Times New Roman"/>
          <w:b/>
        </w:rPr>
      </w:pPr>
    </w:p>
    <w:p w14:paraId="6D100394" w14:textId="77777777" w:rsidR="00105BA6" w:rsidRPr="00F0508A" w:rsidRDefault="00105BA6" w:rsidP="00105BA6">
      <w:pPr>
        <w:rPr>
          <w:rFonts w:ascii="Times New Roman" w:hAnsi="Times New Roman"/>
          <w:b/>
        </w:rPr>
      </w:pPr>
      <w:r w:rsidRPr="00F0508A">
        <w:rPr>
          <w:rFonts w:ascii="Times New Roman" w:hAnsi="Times New Roman"/>
          <w:b/>
        </w:rPr>
        <w:t xml:space="preserve">Approved by: </w:t>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t>Approved by:</w:t>
      </w:r>
      <w:r w:rsidRPr="00F0508A">
        <w:rPr>
          <w:rFonts w:ascii="Times New Roman" w:hAnsi="Times New Roman"/>
        </w:rPr>
        <w:t xml:space="preserve">    </w:t>
      </w:r>
    </w:p>
    <w:p w14:paraId="1A662F2B" w14:textId="77777777" w:rsidR="00105BA6" w:rsidRPr="00F0508A" w:rsidRDefault="00105BA6" w:rsidP="00105BA6">
      <w:pPr>
        <w:rPr>
          <w:rFonts w:ascii="Times New Roman" w:hAnsi="Times New Roman"/>
        </w:rPr>
      </w:pPr>
      <w:r w:rsidRPr="00F0508A">
        <w:rPr>
          <w:rFonts w:ascii="Times New Roman" w:hAnsi="Times New Roman"/>
        </w:rPr>
        <w:t xml:space="preserve">Indiana Department of Administration </w:t>
      </w:r>
      <w:r w:rsidRPr="00F0508A">
        <w:rPr>
          <w:rFonts w:ascii="Times New Roman" w:hAnsi="Times New Roman"/>
        </w:rPr>
        <w:tab/>
      </w:r>
      <w:r w:rsidRPr="00F0508A">
        <w:rPr>
          <w:rFonts w:ascii="Times New Roman" w:hAnsi="Times New Roman"/>
        </w:rPr>
        <w:tab/>
      </w:r>
      <w:r w:rsidRPr="00F0508A">
        <w:rPr>
          <w:rFonts w:ascii="Times New Roman" w:hAnsi="Times New Roman"/>
        </w:rPr>
        <w:tab/>
        <w:t>State Budget Agency</w:t>
      </w:r>
    </w:p>
    <w:p w14:paraId="5D2C4C7A" w14:textId="77777777" w:rsidR="00105BA6" w:rsidRPr="00F0508A" w:rsidRDefault="00105BA6" w:rsidP="00105BA6">
      <w:pPr>
        <w:rPr>
          <w:rFonts w:ascii="Times New Roman" w:hAnsi="Times New Roman"/>
        </w:rPr>
      </w:pPr>
      <w:r w:rsidRPr="00F0508A">
        <w:rPr>
          <w:rFonts w:ascii="Times New Roman" w:hAnsi="Times New Roman"/>
        </w:rPr>
        <w:t>By: ________________________________(for)</w:t>
      </w:r>
      <w:r w:rsidRPr="00F0508A">
        <w:rPr>
          <w:rFonts w:ascii="Times New Roman" w:hAnsi="Times New Roman"/>
        </w:rPr>
        <w:tab/>
      </w:r>
      <w:r w:rsidRPr="00F0508A">
        <w:rPr>
          <w:rFonts w:ascii="Times New Roman" w:hAnsi="Times New Roman"/>
        </w:rPr>
        <w:tab/>
        <w:t>By: ______________________ (for)</w:t>
      </w:r>
    </w:p>
    <w:p w14:paraId="077EC595" w14:textId="77777777" w:rsidR="00105BA6" w:rsidRPr="00F0508A" w:rsidRDefault="00105BA6" w:rsidP="00105BA6">
      <w:pPr>
        <w:rPr>
          <w:rFonts w:ascii="Times New Roman" w:hAnsi="Times New Roman"/>
        </w:rPr>
      </w:pPr>
      <w:r w:rsidRPr="00087CFF">
        <w:rPr>
          <w:rFonts w:ascii="Times New Roman" w:hAnsi="Times New Roman"/>
        </w:rPr>
        <w:t>Lesley A. Crane</w:t>
      </w:r>
      <w:r w:rsidRPr="00F0508A">
        <w:rPr>
          <w:rFonts w:ascii="Times New Roman" w:hAnsi="Times New Roman"/>
        </w:rPr>
        <w:t>, Commissioner</w:t>
      </w:r>
      <w:r>
        <w:rPr>
          <w:rFonts w:ascii="Times New Roman" w:hAnsi="Times New Roman"/>
        </w:rPr>
        <w:tab/>
      </w:r>
      <w:r w:rsidRPr="00F0508A">
        <w:rPr>
          <w:rFonts w:ascii="Times New Roman" w:hAnsi="Times New Roman"/>
        </w:rPr>
        <w:tab/>
      </w:r>
      <w:r w:rsidRPr="00F0508A">
        <w:rPr>
          <w:rFonts w:ascii="Times New Roman" w:hAnsi="Times New Roman"/>
        </w:rPr>
        <w:tab/>
      </w:r>
      <w:r w:rsidRPr="00F0508A">
        <w:rPr>
          <w:rFonts w:ascii="Times New Roman" w:hAnsi="Times New Roman"/>
        </w:rPr>
        <w:tab/>
      </w:r>
      <w:r>
        <w:rPr>
          <w:rFonts w:ascii="Times New Roman" w:hAnsi="Times New Roman"/>
        </w:rPr>
        <w:t>Zachary Q. Jackson</w:t>
      </w:r>
      <w:r w:rsidRPr="00F0508A">
        <w:rPr>
          <w:rFonts w:ascii="Times New Roman" w:hAnsi="Times New Roman"/>
        </w:rPr>
        <w:t>, Director</w:t>
      </w:r>
      <w:r w:rsidRPr="00F0508A">
        <w:rPr>
          <w:rFonts w:ascii="Times New Roman" w:hAnsi="Times New Roman"/>
        </w:rPr>
        <w:tab/>
      </w:r>
    </w:p>
    <w:p w14:paraId="256E8FC4" w14:textId="77777777" w:rsidR="00105BA6" w:rsidRPr="00F0508A" w:rsidRDefault="00105BA6" w:rsidP="00105BA6">
      <w:pPr>
        <w:rPr>
          <w:rFonts w:ascii="Times New Roman" w:hAnsi="Times New Roman"/>
        </w:rPr>
      </w:pPr>
    </w:p>
    <w:p w14:paraId="1D8E133E" w14:textId="77777777" w:rsidR="00105BA6" w:rsidRPr="00F0508A" w:rsidRDefault="00105BA6" w:rsidP="00105BA6">
      <w:pPr>
        <w:rPr>
          <w:rFonts w:ascii="Times New Roman" w:hAnsi="Times New Roman"/>
        </w:rPr>
      </w:pPr>
      <w:proofErr w:type="gramStart"/>
      <w:r w:rsidRPr="00F0508A">
        <w:rPr>
          <w:rFonts w:ascii="Times New Roman" w:hAnsi="Times New Roman"/>
        </w:rPr>
        <w:t>Date:_</w:t>
      </w:r>
      <w:proofErr w:type="gramEnd"/>
      <w:r w:rsidRPr="00F0508A">
        <w:rPr>
          <w:rFonts w:ascii="Times New Roman" w:hAnsi="Times New Roman"/>
        </w:rPr>
        <w:t xml:space="preserve">_______________________________ </w:t>
      </w:r>
      <w:r w:rsidRPr="00F0508A">
        <w:rPr>
          <w:rFonts w:ascii="Times New Roman" w:hAnsi="Times New Roman"/>
        </w:rPr>
        <w:tab/>
      </w:r>
      <w:r w:rsidRPr="00F0508A">
        <w:rPr>
          <w:rFonts w:ascii="Times New Roman" w:hAnsi="Times New Roman"/>
        </w:rPr>
        <w:tab/>
        <w:t>Date: ________________________</w:t>
      </w:r>
    </w:p>
    <w:p w14:paraId="6E84FE79" w14:textId="77777777" w:rsidR="00105BA6" w:rsidRPr="00F0508A" w:rsidRDefault="00105BA6" w:rsidP="00105BA6">
      <w:pPr>
        <w:rPr>
          <w:rFonts w:ascii="Times New Roman" w:hAnsi="Times New Roman"/>
          <w:b/>
        </w:rPr>
      </w:pPr>
    </w:p>
    <w:p w14:paraId="7F2356B3" w14:textId="77777777" w:rsidR="00105BA6" w:rsidRPr="00F0508A" w:rsidRDefault="00105BA6" w:rsidP="00105BA6">
      <w:pPr>
        <w:rPr>
          <w:rFonts w:ascii="Times New Roman" w:hAnsi="Times New Roman"/>
        </w:rPr>
      </w:pPr>
      <w:r w:rsidRPr="00F0508A">
        <w:rPr>
          <w:rFonts w:ascii="Times New Roman" w:hAnsi="Times New Roman"/>
          <w:b/>
        </w:rPr>
        <w:t>APPROVED as to Form and Legality:</w:t>
      </w:r>
    </w:p>
    <w:p w14:paraId="09C1FCDA" w14:textId="77777777" w:rsidR="00105BA6" w:rsidRPr="00F0508A" w:rsidRDefault="00105BA6" w:rsidP="00105BA6">
      <w:pPr>
        <w:rPr>
          <w:rFonts w:ascii="Times New Roman" w:hAnsi="Times New Roman"/>
        </w:rPr>
      </w:pPr>
      <w:r w:rsidRPr="00F0508A">
        <w:rPr>
          <w:rFonts w:ascii="Times New Roman" w:hAnsi="Times New Roman"/>
        </w:rPr>
        <w:t>Office of the Attorney General</w:t>
      </w:r>
    </w:p>
    <w:p w14:paraId="720DF95B" w14:textId="77777777" w:rsidR="00105BA6" w:rsidRPr="00F0508A" w:rsidRDefault="00105BA6" w:rsidP="00105BA6">
      <w:pPr>
        <w:rPr>
          <w:rFonts w:ascii="Times New Roman" w:hAnsi="Times New Roman"/>
        </w:rPr>
      </w:pPr>
      <w:r w:rsidRPr="00F0508A">
        <w:rPr>
          <w:rFonts w:ascii="Times New Roman" w:hAnsi="Times New Roman"/>
        </w:rPr>
        <w:t>___________________________________(for)</w:t>
      </w:r>
    </w:p>
    <w:p w14:paraId="1D2400D0" w14:textId="77777777" w:rsidR="00105BA6" w:rsidRPr="00F0508A" w:rsidRDefault="00105BA6" w:rsidP="00105BA6">
      <w:pPr>
        <w:rPr>
          <w:rFonts w:ascii="Times New Roman" w:hAnsi="Times New Roman"/>
        </w:rPr>
      </w:pPr>
      <w:r w:rsidRPr="00F0508A">
        <w:rPr>
          <w:rFonts w:ascii="Times New Roman" w:hAnsi="Times New Roman"/>
        </w:rPr>
        <w:t>Curtis T. Hill, Jr., Attorney General</w:t>
      </w:r>
    </w:p>
    <w:p w14:paraId="093FDCA5" w14:textId="77777777" w:rsidR="00105BA6" w:rsidRPr="00F0508A" w:rsidRDefault="00105BA6" w:rsidP="00105BA6">
      <w:pPr>
        <w:rPr>
          <w:rFonts w:ascii="Times New Roman" w:hAnsi="Times New Roman"/>
        </w:rPr>
      </w:pPr>
      <w:r w:rsidRPr="00F0508A">
        <w:rPr>
          <w:rFonts w:ascii="Times New Roman" w:hAnsi="Times New Roman"/>
        </w:rPr>
        <w:tab/>
      </w:r>
      <w:r w:rsidRPr="00F0508A">
        <w:rPr>
          <w:rFonts w:ascii="Times New Roman" w:hAnsi="Times New Roman"/>
        </w:rPr>
        <w:tab/>
      </w:r>
    </w:p>
    <w:p w14:paraId="72005871" w14:textId="77777777" w:rsidR="00105BA6" w:rsidRPr="00F0508A" w:rsidRDefault="00105BA6" w:rsidP="00105BA6">
      <w:pPr>
        <w:rPr>
          <w:rFonts w:ascii="Times New Roman" w:hAnsi="Times New Roman"/>
        </w:rPr>
      </w:pPr>
      <w:r w:rsidRPr="00F0508A">
        <w:rPr>
          <w:rFonts w:ascii="Times New Roman" w:hAnsi="Times New Roman"/>
        </w:rPr>
        <w:t>Date: _________________________________</w:t>
      </w:r>
      <w:r w:rsidRPr="00F0508A">
        <w:rPr>
          <w:rFonts w:ascii="Times New Roman" w:hAnsi="Times New Roman"/>
        </w:rPr>
        <w:tab/>
      </w:r>
    </w:p>
    <w:p w14:paraId="124DD13A" w14:textId="77777777" w:rsidR="00105BA6" w:rsidRPr="00F0508A" w:rsidRDefault="00105BA6" w:rsidP="00105BA6">
      <w:pPr>
        <w:rPr>
          <w:rFonts w:ascii="Times New Roman" w:hAnsi="Times New Roman"/>
          <w:b/>
        </w:rPr>
      </w:pPr>
    </w:p>
    <w:p w14:paraId="4E606062" w14:textId="77777777" w:rsidR="00105BA6" w:rsidRPr="00F0508A" w:rsidRDefault="00105BA6" w:rsidP="00105BA6">
      <w:pPr>
        <w:rPr>
          <w:rFonts w:ascii="Times New Roman" w:hAnsi="Times New Roman"/>
          <w:b/>
        </w:rPr>
      </w:pPr>
      <w:r w:rsidRPr="00F0508A">
        <w:rPr>
          <w:rFonts w:ascii="Times New Roman" w:hAnsi="Times New Roman"/>
          <w:b/>
        </w:rPr>
        <w:t>Approved by:</w:t>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r w:rsidRPr="00F0508A">
        <w:rPr>
          <w:rFonts w:ascii="Times New Roman" w:hAnsi="Times New Roman"/>
          <w:b/>
        </w:rPr>
        <w:tab/>
      </w:r>
    </w:p>
    <w:p w14:paraId="625E5FEC" w14:textId="77777777" w:rsidR="00105BA6" w:rsidRPr="00F0508A" w:rsidRDefault="00105BA6" w:rsidP="00105BA6">
      <w:pPr>
        <w:rPr>
          <w:rFonts w:ascii="Times New Roman" w:hAnsi="Times New Roman"/>
        </w:rPr>
      </w:pPr>
      <w:r w:rsidRPr="00F0508A">
        <w:rPr>
          <w:rFonts w:ascii="Times New Roman" w:hAnsi="Times New Roman"/>
        </w:rPr>
        <w:t>Indiana Office of Technology</w:t>
      </w:r>
    </w:p>
    <w:p w14:paraId="5992D625" w14:textId="77777777" w:rsidR="00105BA6" w:rsidRPr="00F0508A" w:rsidRDefault="00105BA6" w:rsidP="00105BA6">
      <w:pPr>
        <w:rPr>
          <w:rFonts w:ascii="Times New Roman" w:hAnsi="Times New Roman"/>
          <w:b/>
        </w:rPr>
      </w:pPr>
      <w:r w:rsidRPr="00F0508A">
        <w:rPr>
          <w:rFonts w:ascii="Times New Roman" w:hAnsi="Times New Roman"/>
        </w:rPr>
        <w:t>By: __________________________________ (for)</w:t>
      </w:r>
      <w:r w:rsidRPr="00F0508A">
        <w:rPr>
          <w:rFonts w:ascii="Times New Roman" w:hAnsi="Times New Roman"/>
          <w:b/>
        </w:rPr>
        <w:tab/>
      </w:r>
    </w:p>
    <w:p w14:paraId="712E3B7B" w14:textId="77777777" w:rsidR="00105BA6" w:rsidRPr="00F0508A" w:rsidRDefault="00105BA6" w:rsidP="00105BA6">
      <w:pPr>
        <w:rPr>
          <w:rFonts w:ascii="Times New Roman" w:hAnsi="Times New Roman"/>
        </w:rPr>
      </w:pPr>
      <w:r>
        <w:rPr>
          <w:rFonts w:ascii="Times New Roman" w:hAnsi="Times New Roman"/>
        </w:rPr>
        <w:t>Tracy Barnes</w:t>
      </w:r>
      <w:r w:rsidRPr="00F0508A">
        <w:rPr>
          <w:rFonts w:ascii="Times New Roman" w:hAnsi="Times New Roman"/>
        </w:rPr>
        <w:t>, Chief Information Officer</w:t>
      </w:r>
    </w:p>
    <w:p w14:paraId="15ACC90F" w14:textId="77777777" w:rsidR="00105BA6" w:rsidRPr="00F0508A" w:rsidRDefault="00105BA6" w:rsidP="00105BA6">
      <w:pPr>
        <w:rPr>
          <w:rFonts w:ascii="Times New Roman" w:hAnsi="Times New Roman"/>
        </w:rPr>
      </w:pPr>
    </w:p>
    <w:p w14:paraId="20AA032B" w14:textId="77777777" w:rsidR="00105BA6" w:rsidRDefault="00105BA6" w:rsidP="00105BA6">
      <w:pPr>
        <w:rPr>
          <w:rFonts w:ascii="Times New Roman" w:hAnsi="Times New Roman"/>
        </w:rPr>
      </w:pPr>
      <w:r w:rsidRPr="00F0508A">
        <w:rPr>
          <w:rFonts w:ascii="Times New Roman" w:hAnsi="Times New Roman"/>
        </w:rPr>
        <w:t>Date: _________________________________</w:t>
      </w:r>
    </w:p>
    <w:p w14:paraId="35483D5F" w14:textId="77777777" w:rsidR="00174D4F" w:rsidRDefault="00174D4F"/>
    <w:p w14:paraId="2F673A8F" w14:textId="77777777" w:rsidR="00E675F3" w:rsidRDefault="00E675F3"/>
    <w:p w14:paraId="263E39A5" w14:textId="77777777" w:rsidR="00E675F3" w:rsidRPr="004E3B63" w:rsidRDefault="00E675F3" w:rsidP="00E675F3">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3C364389" w14:textId="77777777" w:rsidR="00E675F3" w:rsidRDefault="00E675F3" w:rsidP="00E675F3">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08C9BB62" w14:textId="77777777" w:rsidR="00E675F3" w:rsidRDefault="00E675F3" w:rsidP="00E675F3">
      <w:pPr>
        <w:jc w:val="center"/>
        <w:rPr>
          <w:rFonts w:ascii="Times New Roman" w:hAnsi="Times New Roman"/>
          <w:b/>
        </w:rPr>
      </w:pPr>
      <w:r>
        <w:rPr>
          <w:rFonts w:ascii="Times New Roman" w:hAnsi="Times New Roman"/>
          <w:b/>
        </w:rPr>
        <w:t xml:space="preserve">Exhibit </w:t>
      </w:r>
      <w:r w:rsidR="00C81B84">
        <w:rPr>
          <w:rFonts w:ascii="Times New Roman" w:hAnsi="Times New Roman"/>
          <w:b/>
        </w:rPr>
        <w:t>A</w:t>
      </w:r>
      <w:r>
        <w:rPr>
          <w:rFonts w:ascii="Times New Roman" w:hAnsi="Times New Roman"/>
          <w:b/>
        </w:rPr>
        <w:t xml:space="preserve"> – Performance Metrics</w:t>
      </w:r>
    </w:p>
    <w:p w14:paraId="3E26658F" w14:textId="77777777" w:rsidR="00E675F3" w:rsidRDefault="00E675F3" w:rsidP="00E675F3">
      <w:pPr>
        <w:jc w:val="center"/>
        <w:rPr>
          <w:rFonts w:ascii="Times New Roman" w:hAnsi="Times New Roman"/>
          <w:b/>
        </w:rPr>
      </w:pPr>
    </w:p>
    <w:p w14:paraId="6212F950" w14:textId="77777777" w:rsidR="002C2A7F" w:rsidRDefault="002C2A7F" w:rsidP="002C2A7F">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0CF34E27" w14:textId="77777777" w:rsidR="002C2A7F" w:rsidRDefault="002C2A7F" w:rsidP="002C2A7F">
      <w:pPr>
        <w:widowControl/>
        <w:jc w:val="center"/>
        <w:rPr>
          <w:rFonts w:ascii="Times New Roman" w:hAnsi="Times New Roman"/>
          <w:b/>
        </w:rPr>
      </w:pPr>
    </w:p>
    <w:p w14:paraId="6D09EAB5" w14:textId="77777777" w:rsidR="002C2A7F" w:rsidRDefault="002C2A7F" w:rsidP="002C2A7F">
      <w:pPr>
        <w:widowControl/>
        <w:jc w:val="center"/>
        <w:rPr>
          <w:rFonts w:ascii="Times New Roman" w:hAnsi="Times New Roman"/>
          <w:b/>
        </w:rPr>
      </w:pPr>
    </w:p>
    <w:p w14:paraId="307E18F7" w14:textId="77777777" w:rsidR="002C2A7F" w:rsidRDefault="002C2A7F" w:rsidP="002C2A7F">
      <w:pPr>
        <w:widowControl/>
        <w:jc w:val="center"/>
        <w:rPr>
          <w:rFonts w:ascii="Times New Roman" w:hAnsi="Times New Roman"/>
          <w:b/>
        </w:rPr>
      </w:pPr>
    </w:p>
    <w:p w14:paraId="70909544" w14:textId="77777777" w:rsidR="002C2A7F" w:rsidRDefault="002C2A7F" w:rsidP="002C2A7F">
      <w:pPr>
        <w:widowControl/>
        <w:jc w:val="center"/>
        <w:rPr>
          <w:rFonts w:ascii="Times New Roman" w:hAnsi="Times New Roman"/>
          <w:b/>
        </w:rPr>
      </w:pPr>
    </w:p>
    <w:p w14:paraId="75BB543A" w14:textId="77777777" w:rsidR="002C2A7F" w:rsidRDefault="002C2A7F" w:rsidP="002C2A7F">
      <w:pPr>
        <w:widowControl/>
        <w:jc w:val="center"/>
        <w:rPr>
          <w:rFonts w:ascii="Times New Roman" w:hAnsi="Times New Roman"/>
          <w:b/>
        </w:rPr>
      </w:pPr>
    </w:p>
    <w:p w14:paraId="2E9B1F18" w14:textId="77777777" w:rsidR="002C2A7F" w:rsidRDefault="002C2A7F" w:rsidP="002C2A7F">
      <w:pPr>
        <w:widowControl/>
        <w:jc w:val="center"/>
        <w:rPr>
          <w:rFonts w:ascii="Times New Roman" w:hAnsi="Times New Roman"/>
          <w:b/>
        </w:rPr>
      </w:pPr>
    </w:p>
    <w:p w14:paraId="1004B676" w14:textId="77777777" w:rsidR="002C2A7F" w:rsidRDefault="002C2A7F" w:rsidP="002C2A7F">
      <w:pPr>
        <w:widowControl/>
        <w:jc w:val="center"/>
        <w:rPr>
          <w:rFonts w:ascii="Times New Roman" w:hAnsi="Times New Roman"/>
          <w:b/>
        </w:rPr>
      </w:pPr>
    </w:p>
    <w:p w14:paraId="1FD87F12" w14:textId="77777777" w:rsidR="002C2A7F" w:rsidRPr="006E4F58" w:rsidRDefault="00C81B84" w:rsidP="002C2A7F">
      <w:pPr>
        <w:widowControl/>
        <w:jc w:val="center"/>
        <w:rPr>
          <w:rFonts w:ascii="Times New Roman" w:hAnsi="Times New Roman"/>
          <w:b/>
        </w:rPr>
      </w:pPr>
      <w:r>
        <w:rPr>
          <w:rFonts w:ascii="Times New Roman" w:hAnsi="Times New Roman"/>
          <w:b/>
        </w:rPr>
        <w:t>TBD</w:t>
      </w:r>
      <w:r w:rsidR="002C2A7F">
        <w:rPr>
          <w:rFonts w:ascii="Times New Roman" w:hAnsi="Times New Roman"/>
          <w:b/>
        </w:rPr>
        <w:t xml:space="preserve"> </w:t>
      </w:r>
    </w:p>
    <w:p w14:paraId="4F8FA3D7" w14:textId="77777777" w:rsidR="002C2A7F" w:rsidRDefault="002C2A7F" w:rsidP="002C2A7F">
      <w:pPr>
        <w:widowControl/>
        <w:jc w:val="center"/>
        <w:rPr>
          <w:rFonts w:ascii="Garamond" w:hAnsi="Garamond" w:cs="Calibri"/>
          <w:szCs w:val="24"/>
        </w:rPr>
      </w:pPr>
    </w:p>
    <w:p w14:paraId="548D41D3" w14:textId="77777777" w:rsidR="002C2A7F" w:rsidRDefault="002C2A7F" w:rsidP="00E675F3">
      <w:pPr>
        <w:jc w:val="center"/>
        <w:rPr>
          <w:rFonts w:ascii="Times New Roman" w:hAnsi="Times New Roman"/>
          <w:b/>
        </w:rPr>
      </w:pPr>
    </w:p>
    <w:p w14:paraId="4A2329DF" w14:textId="77777777" w:rsidR="002C2A7F" w:rsidRDefault="002C2A7F" w:rsidP="00E675F3">
      <w:pPr>
        <w:jc w:val="center"/>
        <w:rPr>
          <w:rFonts w:ascii="Times New Roman" w:hAnsi="Times New Roman"/>
          <w:b/>
        </w:rPr>
      </w:pPr>
    </w:p>
    <w:p w14:paraId="420A3145" w14:textId="77777777" w:rsidR="002C2A7F" w:rsidRDefault="002C2A7F" w:rsidP="00E675F3">
      <w:pPr>
        <w:jc w:val="center"/>
        <w:rPr>
          <w:rFonts w:ascii="Times New Roman" w:hAnsi="Times New Roman"/>
          <w:b/>
        </w:rPr>
      </w:pPr>
    </w:p>
    <w:p w14:paraId="1C10F511" w14:textId="77777777" w:rsidR="002C2A7F" w:rsidRDefault="002C2A7F" w:rsidP="00E675F3">
      <w:pPr>
        <w:jc w:val="center"/>
        <w:rPr>
          <w:rFonts w:ascii="Times New Roman" w:hAnsi="Times New Roman"/>
          <w:b/>
        </w:rPr>
      </w:pPr>
    </w:p>
    <w:p w14:paraId="51964E36" w14:textId="77777777" w:rsidR="002C2A7F" w:rsidRDefault="002C2A7F" w:rsidP="00E675F3">
      <w:pPr>
        <w:jc w:val="center"/>
        <w:rPr>
          <w:rFonts w:ascii="Times New Roman" w:hAnsi="Times New Roman"/>
          <w:b/>
        </w:rPr>
      </w:pPr>
    </w:p>
    <w:p w14:paraId="0E4360EF" w14:textId="77777777" w:rsidR="002C2A7F" w:rsidRDefault="002C2A7F" w:rsidP="00E675F3">
      <w:pPr>
        <w:jc w:val="center"/>
        <w:rPr>
          <w:rFonts w:ascii="Times New Roman" w:hAnsi="Times New Roman"/>
          <w:b/>
        </w:rPr>
      </w:pPr>
    </w:p>
    <w:p w14:paraId="49EA7934" w14:textId="77777777" w:rsidR="002C2A7F" w:rsidRDefault="002C2A7F" w:rsidP="00E675F3">
      <w:pPr>
        <w:jc w:val="center"/>
        <w:rPr>
          <w:rFonts w:ascii="Times New Roman" w:hAnsi="Times New Roman"/>
          <w:b/>
        </w:rPr>
      </w:pPr>
    </w:p>
    <w:p w14:paraId="4338AB90" w14:textId="77777777" w:rsidR="002C2A7F" w:rsidRDefault="002C2A7F" w:rsidP="00E675F3">
      <w:pPr>
        <w:jc w:val="center"/>
        <w:rPr>
          <w:rFonts w:ascii="Times New Roman" w:hAnsi="Times New Roman"/>
          <w:b/>
        </w:rPr>
      </w:pPr>
    </w:p>
    <w:p w14:paraId="701A8DD3" w14:textId="77777777" w:rsidR="002C2A7F" w:rsidRDefault="002C2A7F" w:rsidP="00E675F3">
      <w:pPr>
        <w:jc w:val="center"/>
        <w:rPr>
          <w:rFonts w:ascii="Times New Roman" w:hAnsi="Times New Roman"/>
          <w:b/>
        </w:rPr>
      </w:pPr>
    </w:p>
    <w:p w14:paraId="45BFC1AD" w14:textId="77777777" w:rsidR="002C2A7F" w:rsidRDefault="002C2A7F" w:rsidP="00E675F3">
      <w:pPr>
        <w:jc w:val="center"/>
        <w:rPr>
          <w:rFonts w:ascii="Times New Roman" w:hAnsi="Times New Roman"/>
          <w:b/>
        </w:rPr>
      </w:pPr>
    </w:p>
    <w:p w14:paraId="6875E495" w14:textId="77777777" w:rsidR="002C2A7F" w:rsidRDefault="002C2A7F" w:rsidP="00E675F3">
      <w:pPr>
        <w:jc w:val="center"/>
        <w:rPr>
          <w:rFonts w:ascii="Times New Roman" w:hAnsi="Times New Roman"/>
          <w:b/>
        </w:rPr>
      </w:pPr>
    </w:p>
    <w:p w14:paraId="0DCF2710" w14:textId="77777777" w:rsidR="002C2A7F" w:rsidRDefault="002C2A7F" w:rsidP="00E675F3">
      <w:pPr>
        <w:jc w:val="center"/>
        <w:rPr>
          <w:rFonts w:ascii="Times New Roman" w:hAnsi="Times New Roman"/>
          <w:b/>
        </w:rPr>
      </w:pPr>
    </w:p>
    <w:p w14:paraId="5F1A38BF" w14:textId="77777777" w:rsidR="002C2A7F" w:rsidRDefault="002C2A7F" w:rsidP="00E675F3">
      <w:pPr>
        <w:jc w:val="center"/>
        <w:rPr>
          <w:rFonts w:ascii="Times New Roman" w:hAnsi="Times New Roman"/>
          <w:b/>
        </w:rPr>
      </w:pPr>
    </w:p>
    <w:p w14:paraId="0BFFF079" w14:textId="77777777" w:rsidR="002C2A7F" w:rsidRDefault="002C2A7F" w:rsidP="00E675F3">
      <w:pPr>
        <w:jc w:val="center"/>
        <w:rPr>
          <w:rFonts w:ascii="Times New Roman" w:hAnsi="Times New Roman"/>
          <w:b/>
        </w:rPr>
      </w:pPr>
    </w:p>
    <w:p w14:paraId="74B919CF" w14:textId="77777777" w:rsidR="002C2A7F" w:rsidRDefault="002C2A7F" w:rsidP="00E675F3">
      <w:pPr>
        <w:jc w:val="center"/>
        <w:rPr>
          <w:rFonts w:ascii="Times New Roman" w:hAnsi="Times New Roman"/>
          <w:b/>
        </w:rPr>
      </w:pPr>
    </w:p>
    <w:p w14:paraId="7C2021D1" w14:textId="77777777" w:rsidR="002C2A7F" w:rsidRDefault="002C2A7F" w:rsidP="00E675F3">
      <w:pPr>
        <w:jc w:val="center"/>
        <w:rPr>
          <w:rFonts w:ascii="Times New Roman" w:hAnsi="Times New Roman"/>
          <w:b/>
        </w:rPr>
      </w:pPr>
    </w:p>
    <w:p w14:paraId="77BE466F" w14:textId="77777777" w:rsidR="002C2A7F" w:rsidRDefault="002C2A7F" w:rsidP="00E675F3">
      <w:pPr>
        <w:jc w:val="center"/>
        <w:rPr>
          <w:rFonts w:ascii="Times New Roman" w:hAnsi="Times New Roman"/>
          <w:b/>
        </w:rPr>
      </w:pPr>
    </w:p>
    <w:p w14:paraId="59A105BC" w14:textId="77777777" w:rsidR="002C2A7F" w:rsidRDefault="002C2A7F" w:rsidP="00E675F3">
      <w:pPr>
        <w:jc w:val="center"/>
        <w:rPr>
          <w:rFonts w:ascii="Times New Roman" w:hAnsi="Times New Roman"/>
          <w:b/>
        </w:rPr>
      </w:pPr>
    </w:p>
    <w:p w14:paraId="1165EF6A" w14:textId="77777777" w:rsidR="002C2A7F" w:rsidRDefault="002C2A7F" w:rsidP="00E675F3">
      <w:pPr>
        <w:jc w:val="center"/>
        <w:rPr>
          <w:rFonts w:ascii="Times New Roman" w:hAnsi="Times New Roman"/>
          <w:b/>
        </w:rPr>
      </w:pPr>
    </w:p>
    <w:p w14:paraId="0E9E817D" w14:textId="77777777" w:rsidR="002C2A7F" w:rsidRDefault="002C2A7F" w:rsidP="00E675F3">
      <w:pPr>
        <w:jc w:val="center"/>
        <w:rPr>
          <w:rFonts w:ascii="Times New Roman" w:hAnsi="Times New Roman"/>
          <w:b/>
        </w:rPr>
      </w:pPr>
    </w:p>
    <w:p w14:paraId="71DA52ED" w14:textId="77777777" w:rsidR="002C2A7F" w:rsidRDefault="002C2A7F" w:rsidP="00E675F3">
      <w:pPr>
        <w:jc w:val="center"/>
        <w:rPr>
          <w:rFonts w:ascii="Times New Roman" w:hAnsi="Times New Roman"/>
          <w:b/>
        </w:rPr>
      </w:pPr>
    </w:p>
    <w:p w14:paraId="5FAC48FA" w14:textId="77777777" w:rsidR="002C2A7F" w:rsidRDefault="002C2A7F" w:rsidP="00E675F3">
      <w:pPr>
        <w:jc w:val="center"/>
        <w:rPr>
          <w:rFonts w:ascii="Times New Roman" w:hAnsi="Times New Roman"/>
          <w:b/>
        </w:rPr>
      </w:pPr>
    </w:p>
    <w:p w14:paraId="6F789AD3" w14:textId="77777777" w:rsidR="002C2A7F" w:rsidRDefault="002C2A7F" w:rsidP="00E675F3">
      <w:pPr>
        <w:jc w:val="center"/>
        <w:rPr>
          <w:rFonts w:ascii="Times New Roman" w:hAnsi="Times New Roman"/>
          <w:b/>
        </w:rPr>
      </w:pPr>
    </w:p>
    <w:p w14:paraId="00D88219" w14:textId="77777777" w:rsidR="002C2A7F" w:rsidRDefault="002C2A7F" w:rsidP="00E675F3">
      <w:pPr>
        <w:jc w:val="center"/>
        <w:rPr>
          <w:rFonts w:ascii="Times New Roman" w:hAnsi="Times New Roman"/>
          <w:b/>
        </w:rPr>
      </w:pPr>
    </w:p>
    <w:p w14:paraId="0D03ACDC" w14:textId="77777777" w:rsidR="002C2A7F" w:rsidRDefault="002C2A7F" w:rsidP="00E675F3">
      <w:pPr>
        <w:jc w:val="center"/>
        <w:rPr>
          <w:rFonts w:ascii="Times New Roman" w:hAnsi="Times New Roman"/>
          <w:b/>
        </w:rPr>
      </w:pPr>
    </w:p>
    <w:p w14:paraId="610B3B1A" w14:textId="77777777" w:rsidR="002C2A7F" w:rsidRDefault="002C2A7F" w:rsidP="00E675F3">
      <w:pPr>
        <w:jc w:val="center"/>
        <w:rPr>
          <w:rFonts w:ascii="Times New Roman" w:hAnsi="Times New Roman"/>
          <w:b/>
        </w:rPr>
      </w:pPr>
    </w:p>
    <w:p w14:paraId="06E74F38" w14:textId="77777777" w:rsidR="002C2A7F" w:rsidRDefault="002C2A7F" w:rsidP="00E675F3">
      <w:pPr>
        <w:jc w:val="center"/>
        <w:rPr>
          <w:rFonts w:ascii="Times New Roman" w:hAnsi="Times New Roman"/>
          <w:b/>
        </w:rPr>
      </w:pPr>
    </w:p>
    <w:p w14:paraId="72D6CF63" w14:textId="77777777" w:rsidR="002C2A7F" w:rsidRDefault="002C2A7F" w:rsidP="00E675F3">
      <w:pPr>
        <w:jc w:val="center"/>
        <w:rPr>
          <w:rFonts w:ascii="Times New Roman" w:hAnsi="Times New Roman"/>
          <w:b/>
        </w:rPr>
      </w:pPr>
    </w:p>
    <w:p w14:paraId="35DF0413" w14:textId="77777777" w:rsidR="002C2A7F" w:rsidRDefault="002C2A7F" w:rsidP="00E675F3">
      <w:pPr>
        <w:jc w:val="center"/>
        <w:rPr>
          <w:rFonts w:ascii="Times New Roman" w:hAnsi="Times New Roman"/>
          <w:b/>
        </w:rPr>
      </w:pPr>
    </w:p>
    <w:p w14:paraId="47AC1129" w14:textId="77777777" w:rsidR="00E675F3" w:rsidRPr="004E3B63" w:rsidRDefault="00E675F3" w:rsidP="00E675F3">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2F1B3DF1" w14:textId="77777777" w:rsidR="00E675F3" w:rsidRDefault="00E675F3" w:rsidP="00E675F3">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43241D8B" w14:textId="77777777" w:rsidR="00E675F3" w:rsidRDefault="00E675F3" w:rsidP="00E675F3">
      <w:pPr>
        <w:jc w:val="center"/>
        <w:rPr>
          <w:rFonts w:ascii="Times New Roman" w:hAnsi="Times New Roman"/>
          <w:b/>
        </w:rPr>
      </w:pPr>
      <w:r>
        <w:rPr>
          <w:rFonts w:ascii="Times New Roman" w:hAnsi="Times New Roman"/>
          <w:b/>
        </w:rPr>
        <w:t xml:space="preserve">Exhibit </w:t>
      </w:r>
      <w:r w:rsidR="00C81B84">
        <w:rPr>
          <w:rFonts w:ascii="Times New Roman" w:hAnsi="Times New Roman"/>
          <w:b/>
        </w:rPr>
        <w:t>B</w:t>
      </w:r>
      <w:r>
        <w:rPr>
          <w:rFonts w:ascii="Times New Roman" w:hAnsi="Times New Roman"/>
          <w:b/>
        </w:rPr>
        <w:t xml:space="preserve"> – Service Level Agreement</w:t>
      </w:r>
    </w:p>
    <w:p w14:paraId="5B8E32EA" w14:textId="77777777" w:rsidR="002C2A7F" w:rsidRDefault="002C2A7F" w:rsidP="00E675F3">
      <w:pPr>
        <w:jc w:val="center"/>
        <w:rPr>
          <w:rFonts w:ascii="Times New Roman" w:hAnsi="Times New Roman"/>
          <w:b/>
        </w:rPr>
      </w:pPr>
    </w:p>
    <w:p w14:paraId="7944178B" w14:textId="77777777" w:rsidR="002C2A7F" w:rsidRDefault="002C2A7F" w:rsidP="002C2A7F">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444815D9" w14:textId="77777777" w:rsidR="002C2A7F" w:rsidRDefault="002C2A7F" w:rsidP="002C2A7F">
      <w:pPr>
        <w:widowControl/>
        <w:jc w:val="center"/>
        <w:rPr>
          <w:rFonts w:ascii="Times New Roman" w:hAnsi="Times New Roman"/>
          <w:b/>
        </w:rPr>
      </w:pPr>
    </w:p>
    <w:p w14:paraId="1C7B0478" w14:textId="77777777" w:rsidR="002C2A7F" w:rsidRDefault="002C2A7F" w:rsidP="002C2A7F">
      <w:pPr>
        <w:widowControl/>
        <w:jc w:val="center"/>
        <w:rPr>
          <w:rFonts w:ascii="Times New Roman" w:hAnsi="Times New Roman"/>
          <w:b/>
        </w:rPr>
      </w:pPr>
    </w:p>
    <w:p w14:paraId="366732E1" w14:textId="77777777" w:rsidR="002C2A7F" w:rsidRDefault="002C2A7F" w:rsidP="002C2A7F">
      <w:pPr>
        <w:widowControl/>
        <w:jc w:val="center"/>
        <w:rPr>
          <w:rFonts w:ascii="Times New Roman" w:hAnsi="Times New Roman"/>
          <w:b/>
        </w:rPr>
      </w:pPr>
    </w:p>
    <w:p w14:paraId="3017BFED" w14:textId="77777777" w:rsidR="002C2A7F" w:rsidRDefault="002C2A7F" w:rsidP="002C2A7F">
      <w:pPr>
        <w:widowControl/>
        <w:jc w:val="center"/>
        <w:rPr>
          <w:rFonts w:ascii="Times New Roman" w:hAnsi="Times New Roman"/>
          <w:b/>
        </w:rPr>
      </w:pPr>
    </w:p>
    <w:p w14:paraId="1A2AA6F0" w14:textId="77777777" w:rsidR="002C2A7F" w:rsidRDefault="002C2A7F" w:rsidP="002C2A7F">
      <w:pPr>
        <w:widowControl/>
        <w:jc w:val="center"/>
        <w:rPr>
          <w:rFonts w:ascii="Times New Roman" w:hAnsi="Times New Roman"/>
          <w:b/>
        </w:rPr>
      </w:pPr>
    </w:p>
    <w:p w14:paraId="715315BC" w14:textId="77777777" w:rsidR="002C2A7F" w:rsidRDefault="002C2A7F" w:rsidP="002C2A7F">
      <w:pPr>
        <w:widowControl/>
        <w:jc w:val="center"/>
        <w:rPr>
          <w:rFonts w:ascii="Times New Roman" w:hAnsi="Times New Roman"/>
          <w:b/>
        </w:rPr>
      </w:pPr>
    </w:p>
    <w:p w14:paraId="1B75B141" w14:textId="77777777" w:rsidR="002C2A7F" w:rsidRDefault="002C2A7F" w:rsidP="002C2A7F">
      <w:pPr>
        <w:widowControl/>
        <w:jc w:val="center"/>
        <w:rPr>
          <w:rFonts w:ascii="Times New Roman" w:hAnsi="Times New Roman"/>
          <w:b/>
        </w:rPr>
      </w:pPr>
    </w:p>
    <w:p w14:paraId="0D1DCA15" w14:textId="77777777" w:rsidR="002C2A7F" w:rsidRPr="006E4F58" w:rsidRDefault="002C2A7F" w:rsidP="002C2A7F">
      <w:pPr>
        <w:widowControl/>
        <w:jc w:val="center"/>
        <w:rPr>
          <w:rFonts w:ascii="Times New Roman" w:hAnsi="Times New Roman"/>
          <w:b/>
        </w:rPr>
      </w:pPr>
      <w:r>
        <w:rPr>
          <w:rFonts w:ascii="Times New Roman" w:hAnsi="Times New Roman"/>
          <w:b/>
        </w:rPr>
        <w:t xml:space="preserve">RFP </w:t>
      </w:r>
      <w:r w:rsidR="009D40DB">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81B84">
        <w:rPr>
          <w:rFonts w:ascii="Times New Roman" w:hAnsi="Times New Roman"/>
          <w:b/>
        </w:rPr>
        <w:t>K</w:t>
      </w:r>
      <w:r>
        <w:rPr>
          <w:rFonts w:ascii="Times New Roman" w:hAnsi="Times New Roman"/>
          <w:b/>
        </w:rPr>
        <w:t xml:space="preserve"> </w:t>
      </w:r>
    </w:p>
    <w:p w14:paraId="4ADE3556" w14:textId="77777777" w:rsidR="002C2A7F" w:rsidRDefault="002C2A7F" w:rsidP="002C2A7F">
      <w:pPr>
        <w:widowControl/>
        <w:jc w:val="center"/>
        <w:rPr>
          <w:rFonts w:ascii="Garamond" w:hAnsi="Garamond" w:cs="Calibri"/>
          <w:szCs w:val="24"/>
        </w:rPr>
      </w:pPr>
    </w:p>
    <w:p w14:paraId="49B0F670" w14:textId="77777777" w:rsidR="002C2A7F" w:rsidRDefault="002C2A7F" w:rsidP="00E675F3">
      <w:pPr>
        <w:jc w:val="center"/>
        <w:rPr>
          <w:rFonts w:ascii="Times New Roman" w:hAnsi="Times New Roman"/>
          <w:b/>
        </w:rPr>
      </w:pPr>
    </w:p>
    <w:p w14:paraId="24EB0A7E" w14:textId="77777777" w:rsidR="00E675F3" w:rsidRDefault="00E675F3" w:rsidP="00E675F3">
      <w:pPr>
        <w:jc w:val="center"/>
        <w:rPr>
          <w:rFonts w:ascii="Times New Roman" w:hAnsi="Times New Roman"/>
          <w:b/>
        </w:rPr>
      </w:pPr>
    </w:p>
    <w:p w14:paraId="67FE5B83" w14:textId="77777777" w:rsidR="002C2A7F" w:rsidRDefault="002C2A7F" w:rsidP="00E675F3">
      <w:pPr>
        <w:jc w:val="center"/>
        <w:rPr>
          <w:rFonts w:ascii="Times New Roman" w:hAnsi="Times New Roman"/>
          <w:b/>
        </w:rPr>
      </w:pPr>
    </w:p>
    <w:p w14:paraId="2409A555" w14:textId="77777777" w:rsidR="002C2A7F" w:rsidRDefault="002C2A7F" w:rsidP="00E675F3">
      <w:pPr>
        <w:jc w:val="center"/>
        <w:rPr>
          <w:rFonts w:ascii="Times New Roman" w:hAnsi="Times New Roman"/>
          <w:b/>
        </w:rPr>
      </w:pPr>
    </w:p>
    <w:p w14:paraId="21186135" w14:textId="77777777" w:rsidR="002C2A7F" w:rsidRDefault="002C2A7F" w:rsidP="00E675F3">
      <w:pPr>
        <w:jc w:val="center"/>
        <w:rPr>
          <w:rFonts w:ascii="Times New Roman" w:hAnsi="Times New Roman"/>
          <w:b/>
        </w:rPr>
      </w:pPr>
    </w:p>
    <w:p w14:paraId="3F55F1FD" w14:textId="77777777" w:rsidR="002C2A7F" w:rsidRDefault="002C2A7F" w:rsidP="00E675F3">
      <w:pPr>
        <w:jc w:val="center"/>
        <w:rPr>
          <w:rFonts w:ascii="Times New Roman" w:hAnsi="Times New Roman"/>
          <w:b/>
        </w:rPr>
      </w:pPr>
    </w:p>
    <w:p w14:paraId="5F31588A" w14:textId="77777777" w:rsidR="002C2A7F" w:rsidRDefault="002C2A7F" w:rsidP="00E675F3">
      <w:pPr>
        <w:jc w:val="center"/>
        <w:rPr>
          <w:rFonts w:ascii="Times New Roman" w:hAnsi="Times New Roman"/>
          <w:b/>
        </w:rPr>
      </w:pPr>
    </w:p>
    <w:p w14:paraId="031E99FA" w14:textId="77777777" w:rsidR="002C2A7F" w:rsidRDefault="002C2A7F" w:rsidP="00E675F3">
      <w:pPr>
        <w:jc w:val="center"/>
        <w:rPr>
          <w:rFonts w:ascii="Times New Roman" w:hAnsi="Times New Roman"/>
          <w:b/>
        </w:rPr>
      </w:pPr>
    </w:p>
    <w:p w14:paraId="4805B841" w14:textId="77777777" w:rsidR="002C2A7F" w:rsidRDefault="002C2A7F" w:rsidP="00E675F3">
      <w:pPr>
        <w:jc w:val="center"/>
        <w:rPr>
          <w:rFonts w:ascii="Times New Roman" w:hAnsi="Times New Roman"/>
          <w:b/>
        </w:rPr>
      </w:pPr>
    </w:p>
    <w:p w14:paraId="1E7A6471" w14:textId="77777777" w:rsidR="002C2A7F" w:rsidRDefault="002C2A7F" w:rsidP="00E675F3">
      <w:pPr>
        <w:jc w:val="center"/>
        <w:rPr>
          <w:rFonts w:ascii="Times New Roman" w:hAnsi="Times New Roman"/>
          <w:b/>
        </w:rPr>
      </w:pPr>
    </w:p>
    <w:p w14:paraId="586C10D3" w14:textId="77777777" w:rsidR="002C2A7F" w:rsidRDefault="002C2A7F" w:rsidP="00E675F3">
      <w:pPr>
        <w:jc w:val="center"/>
        <w:rPr>
          <w:rFonts w:ascii="Times New Roman" w:hAnsi="Times New Roman"/>
          <w:b/>
        </w:rPr>
      </w:pPr>
    </w:p>
    <w:p w14:paraId="44CE5D52" w14:textId="77777777" w:rsidR="002C2A7F" w:rsidRDefault="002C2A7F" w:rsidP="00E675F3">
      <w:pPr>
        <w:jc w:val="center"/>
        <w:rPr>
          <w:rFonts w:ascii="Times New Roman" w:hAnsi="Times New Roman"/>
          <w:b/>
        </w:rPr>
      </w:pPr>
    </w:p>
    <w:p w14:paraId="3BDEF77E" w14:textId="77777777" w:rsidR="002C2A7F" w:rsidRDefault="002C2A7F" w:rsidP="00E675F3">
      <w:pPr>
        <w:jc w:val="center"/>
        <w:rPr>
          <w:rFonts w:ascii="Times New Roman" w:hAnsi="Times New Roman"/>
          <w:b/>
        </w:rPr>
      </w:pPr>
    </w:p>
    <w:p w14:paraId="73C97B68" w14:textId="77777777" w:rsidR="002C2A7F" w:rsidRDefault="002C2A7F" w:rsidP="00E675F3">
      <w:pPr>
        <w:jc w:val="center"/>
        <w:rPr>
          <w:rFonts w:ascii="Times New Roman" w:hAnsi="Times New Roman"/>
          <w:b/>
        </w:rPr>
      </w:pPr>
    </w:p>
    <w:p w14:paraId="13902E6F" w14:textId="77777777" w:rsidR="002C2A7F" w:rsidRDefault="002C2A7F" w:rsidP="00E675F3">
      <w:pPr>
        <w:jc w:val="center"/>
        <w:rPr>
          <w:rFonts w:ascii="Times New Roman" w:hAnsi="Times New Roman"/>
          <w:b/>
        </w:rPr>
      </w:pPr>
    </w:p>
    <w:p w14:paraId="1D52104C" w14:textId="77777777" w:rsidR="002C2A7F" w:rsidRDefault="002C2A7F" w:rsidP="00E675F3">
      <w:pPr>
        <w:jc w:val="center"/>
        <w:rPr>
          <w:rFonts w:ascii="Times New Roman" w:hAnsi="Times New Roman"/>
          <w:b/>
        </w:rPr>
      </w:pPr>
    </w:p>
    <w:p w14:paraId="70480162" w14:textId="77777777" w:rsidR="002C2A7F" w:rsidRDefault="002C2A7F" w:rsidP="00E675F3">
      <w:pPr>
        <w:jc w:val="center"/>
        <w:rPr>
          <w:rFonts w:ascii="Times New Roman" w:hAnsi="Times New Roman"/>
          <w:b/>
        </w:rPr>
      </w:pPr>
    </w:p>
    <w:p w14:paraId="1569FB46" w14:textId="77777777" w:rsidR="002C2A7F" w:rsidRDefault="002C2A7F" w:rsidP="00E675F3">
      <w:pPr>
        <w:jc w:val="center"/>
        <w:rPr>
          <w:rFonts w:ascii="Times New Roman" w:hAnsi="Times New Roman"/>
          <w:b/>
        </w:rPr>
      </w:pPr>
    </w:p>
    <w:p w14:paraId="1DD96AD9" w14:textId="77777777" w:rsidR="002C2A7F" w:rsidRDefault="002C2A7F" w:rsidP="00E675F3">
      <w:pPr>
        <w:jc w:val="center"/>
        <w:rPr>
          <w:rFonts w:ascii="Times New Roman" w:hAnsi="Times New Roman"/>
          <w:b/>
        </w:rPr>
      </w:pPr>
    </w:p>
    <w:p w14:paraId="38E4C613" w14:textId="77777777" w:rsidR="002C2A7F" w:rsidRDefault="002C2A7F" w:rsidP="00E675F3">
      <w:pPr>
        <w:jc w:val="center"/>
        <w:rPr>
          <w:rFonts w:ascii="Times New Roman" w:hAnsi="Times New Roman"/>
          <w:b/>
        </w:rPr>
      </w:pPr>
    </w:p>
    <w:p w14:paraId="3B8F8611" w14:textId="77777777" w:rsidR="002C2A7F" w:rsidRDefault="002C2A7F" w:rsidP="00E675F3">
      <w:pPr>
        <w:jc w:val="center"/>
        <w:rPr>
          <w:rFonts w:ascii="Times New Roman" w:hAnsi="Times New Roman"/>
          <w:b/>
        </w:rPr>
      </w:pPr>
    </w:p>
    <w:p w14:paraId="0C1718BD" w14:textId="77777777" w:rsidR="002C2A7F" w:rsidRDefault="002C2A7F" w:rsidP="00E675F3">
      <w:pPr>
        <w:jc w:val="center"/>
        <w:rPr>
          <w:rFonts w:ascii="Times New Roman" w:hAnsi="Times New Roman"/>
          <w:b/>
        </w:rPr>
      </w:pPr>
    </w:p>
    <w:p w14:paraId="6D1CC6FA" w14:textId="77777777" w:rsidR="002C2A7F" w:rsidRDefault="002C2A7F" w:rsidP="00E675F3">
      <w:pPr>
        <w:jc w:val="center"/>
        <w:rPr>
          <w:rFonts w:ascii="Times New Roman" w:hAnsi="Times New Roman"/>
          <w:b/>
        </w:rPr>
      </w:pPr>
    </w:p>
    <w:p w14:paraId="040A4721" w14:textId="77777777" w:rsidR="002C2A7F" w:rsidRDefault="002C2A7F" w:rsidP="00E675F3">
      <w:pPr>
        <w:jc w:val="center"/>
        <w:rPr>
          <w:rFonts w:ascii="Times New Roman" w:hAnsi="Times New Roman"/>
          <w:b/>
        </w:rPr>
      </w:pPr>
    </w:p>
    <w:p w14:paraId="19577C75" w14:textId="77777777" w:rsidR="002C2A7F" w:rsidRDefault="002C2A7F" w:rsidP="00E675F3">
      <w:pPr>
        <w:jc w:val="center"/>
        <w:rPr>
          <w:rFonts w:ascii="Times New Roman" w:hAnsi="Times New Roman"/>
          <w:b/>
        </w:rPr>
      </w:pPr>
    </w:p>
    <w:p w14:paraId="4C4E4236" w14:textId="77777777" w:rsidR="002C2A7F" w:rsidRDefault="002C2A7F" w:rsidP="00E675F3">
      <w:pPr>
        <w:jc w:val="center"/>
        <w:rPr>
          <w:rFonts w:ascii="Times New Roman" w:hAnsi="Times New Roman"/>
          <w:b/>
        </w:rPr>
      </w:pPr>
    </w:p>
    <w:p w14:paraId="714EE3D0" w14:textId="77777777" w:rsidR="002C2A7F" w:rsidRDefault="002C2A7F" w:rsidP="00E675F3">
      <w:pPr>
        <w:jc w:val="center"/>
        <w:rPr>
          <w:rFonts w:ascii="Times New Roman" w:hAnsi="Times New Roman"/>
          <w:b/>
        </w:rPr>
      </w:pPr>
    </w:p>
    <w:p w14:paraId="7A86865D" w14:textId="77777777" w:rsidR="002C2A7F" w:rsidRDefault="002C2A7F" w:rsidP="00E675F3">
      <w:pPr>
        <w:jc w:val="center"/>
        <w:rPr>
          <w:rFonts w:ascii="Times New Roman" w:hAnsi="Times New Roman"/>
          <w:b/>
        </w:rPr>
      </w:pPr>
    </w:p>
    <w:p w14:paraId="15DD9BE4" w14:textId="77777777" w:rsidR="002C2A7F" w:rsidRDefault="002C2A7F" w:rsidP="00E675F3">
      <w:pPr>
        <w:jc w:val="center"/>
        <w:rPr>
          <w:rFonts w:ascii="Times New Roman" w:hAnsi="Times New Roman"/>
          <w:b/>
        </w:rPr>
      </w:pPr>
    </w:p>
    <w:p w14:paraId="71B24846" w14:textId="77777777" w:rsidR="00E675F3" w:rsidRPr="004E3B63" w:rsidRDefault="00E675F3" w:rsidP="00E675F3">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5F8BAC73" w14:textId="77777777" w:rsidR="00E675F3" w:rsidRDefault="00E675F3" w:rsidP="00E675F3">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0C639DE8" w14:textId="77777777" w:rsidR="00E675F3" w:rsidRDefault="00E675F3" w:rsidP="00E675F3">
      <w:pPr>
        <w:jc w:val="center"/>
        <w:rPr>
          <w:rFonts w:ascii="Times New Roman" w:hAnsi="Times New Roman"/>
          <w:b/>
        </w:rPr>
      </w:pPr>
      <w:r>
        <w:rPr>
          <w:rFonts w:ascii="Times New Roman" w:hAnsi="Times New Roman"/>
          <w:b/>
        </w:rPr>
        <w:t xml:space="preserve">Exhibit </w:t>
      </w:r>
      <w:r w:rsidR="00C81B84">
        <w:rPr>
          <w:rFonts w:ascii="Times New Roman" w:hAnsi="Times New Roman"/>
          <w:b/>
        </w:rPr>
        <w:t>C</w:t>
      </w:r>
      <w:r>
        <w:rPr>
          <w:rFonts w:ascii="Times New Roman" w:hAnsi="Times New Roman"/>
          <w:b/>
        </w:rPr>
        <w:t xml:space="preserve"> – Service Pricing</w:t>
      </w:r>
    </w:p>
    <w:p w14:paraId="64AD96DC" w14:textId="77777777" w:rsidR="00C81B84" w:rsidRDefault="00C81B84" w:rsidP="00E675F3">
      <w:pPr>
        <w:jc w:val="center"/>
        <w:rPr>
          <w:rFonts w:ascii="Times New Roman" w:hAnsi="Times New Roman"/>
          <w:b/>
        </w:rPr>
      </w:pPr>
    </w:p>
    <w:p w14:paraId="72815DFF" w14:textId="77777777" w:rsidR="00C81B84" w:rsidRDefault="00C81B84" w:rsidP="00C81B84">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67FFE4F0" w14:textId="77777777" w:rsidR="00C81B84" w:rsidRDefault="00C81B84" w:rsidP="00C81B84">
      <w:pPr>
        <w:widowControl/>
        <w:jc w:val="center"/>
        <w:rPr>
          <w:rFonts w:ascii="Times New Roman" w:hAnsi="Times New Roman"/>
          <w:b/>
        </w:rPr>
      </w:pPr>
    </w:p>
    <w:p w14:paraId="5EFEBB34" w14:textId="77777777" w:rsidR="00C81B84" w:rsidRDefault="00C81B84" w:rsidP="00C81B84">
      <w:pPr>
        <w:widowControl/>
        <w:jc w:val="center"/>
        <w:rPr>
          <w:rFonts w:ascii="Times New Roman" w:hAnsi="Times New Roman"/>
          <w:b/>
        </w:rPr>
      </w:pPr>
    </w:p>
    <w:p w14:paraId="6D60A8EF" w14:textId="77777777" w:rsidR="00C81B84" w:rsidRDefault="00C81B84" w:rsidP="00C81B84">
      <w:pPr>
        <w:widowControl/>
        <w:jc w:val="center"/>
        <w:rPr>
          <w:rFonts w:ascii="Times New Roman" w:hAnsi="Times New Roman"/>
          <w:b/>
        </w:rPr>
      </w:pPr>
    </w:p>
    <w:p w14:paraId="303DBA02" w14:textId="77777777" w:rsidR="00C81B84" w:rsidRDefault="00C81B84" w:rsidP="00C81B84">
      <w:pPr>
        <w:widowControl/>
        <w:jc w:val="center"/>
        <w:rPr>
          <w:rFonts w:ascii="Times New Roman" w:hAnsi="Times New Roman"/>
          <w:b/>
        </w:rPr>
      </w:pPr>
    </w:p>
    <w:p w14:paraId="4B15A8D5" w14:textId="77777777" w:rsidR="00C81B84" w:rsidRDefault="00C81B84" w:rsidP="00C81B84">
      <w:pPr>
        <w:widowControl/>
        <w:jc w:val="center"/>
        <w:rPr>
          <w:rFonts w:ascii="Times New Roman" w:hAnsi="Times New Roman"/>
          <w:b/>
        </w:rPr>
      </w:pPr>
    </w:p>
    <w:p w14:paraId="18FABF82" w14:textId="77777777" w:rsidR="00C81B84" w:rsidRDefault="00C81B84" w:rsidP="00C81B84">
      <w:pPr>
        <w:widowControl/>
        <w:jc w:val="center"/>
        <w:rPr>
          <w:rFonts w:ascii="Times New Roman" w:hAnsi="Times New Roman"/>
          <w:b/>
        </w:rPr>
      </w:pPr>
    </w:p>
    <w:p w14:paraId="6691A6AE" w14:textId="77777777" w:rsidR="00C81B84" w:rsidRDefault="00C81B84" w:rsidP="00C81B84">
      <w:pPr>
        <w:widowControl/>
        <w:jc w:val="center"/>
        <w:rPr>
          <w:rFonts w:ascii="Times New Roman" w:hAnsi="Times New Roman"/>
          <w:b/>
        </w:rPr>
      </w:pPr>
    </w:p>
    <w:p w14:paraId="7CB453D9" w14:textId="77777777" w:rsidR="00C81B84" w:rsidRDefault="00C81B84" w:rsidP="00C81B84">
      <w:pPr>
        <w:widowControl/>
        <w:jc w:val="center"/>
        <w:rPr>
          <w:rFonts w:ascii="Times New Roman" w:hAnsi="Times New Roman"/>
          <w:b/>
        </w:rPr>
      </w:pPr>
    </w:p>
    <w:p w14:paraId="2D01A897" w14:textId="77777777" w:rsidR="00C81B84" w:rsidRDefault="00C81B84" w:rsidP="00C81B84">
      <w:pPr>
        <w:widowControl/>
        <w:jc w:val="center"/>
        <w:rPr>
          <w:rFonts w:ascii="Times New Roman" w:hAnsi="Times New Roman"/>
          <w:b/>
        </w:rPr>
      </w:pPr>
    </w:p>
    <w:p w14:paraId="33AD6CF7" w14:textId="77777777" w:rsidR="00C81B84" w:rsidRDefault="00C81B84" w:rsidP="00C81B84">
      <w:pPr>
        <w:widowControl/>
        <w:jc w:val="center"/>
        <w:rPr>
          <w:rFonts w:ascii="Times New Roman" w:hAnsi="Times New Roman"/>
          <w:b/>
        </w:rPr>
      </w:pPr>
    </w:p>
    <w:p w14:paraId="1F3A1DD8" w14:textId="77777777" w:rsidR="00C81B84" w:rsidRDefault="00C81B84" w:rsidP="00C81B84">
      <w:pPr>
        <w:widowControl/>
        <w:jc w:val="center"/>
        <w:rPr>
          <w:rFonts w:ascii="Times New Roman" w:hAnsi="Times New Roman"/>
          <w:b/>
        </w:rPr>
      </w:pPr>
      <w:r>
        <w:rPr>
          <w:rFonts w:ascii="Times New Roman" w:hAnsi="Times New Roman"/>
          <w:b/>
        </w:rPr>
        <w:t xml:space="preserve">TBD </w:t>
      </w:r>
    </w:p>
    <w:p w14:paraId="1397A058" w14:textId="77777777" w:rsidR="00C81B84" w:rsidRDefault="00C81B84" w:rsidP="00E675F3">
      <w:pPr>
        <w:jc w:val="center"/>
        <w:rPr>
          <w:rFonts w:ascii="Times New Roman" w:hAnsi="Times New Roman"/>
          <w:b/>
        </w:rPr>
      </w:pPr>
    </w:p>
    <w:p w14:paraId="3AEEFE46" w14:textId="77777777" w:rsidR="00E675F3" w:rsidRDefault="00E675F3" w:rsidP="00E675F3">
      <w:pPr>
        <w:jc w:val="center"/>
        <w:rPr>
          <w:rFonts w:ascii="Times New Roman" w:hAnsi="Times New Roman"/>
          <w:b/>
        </w:rPr>
      </w:pPr>
    </w:p>
    <w:p w14:paraId="7D9DA702" w14:textId="77777777" w:rsidR="00C81B84" w:rsidRDefault="00C81B84" w:rsidP="00E675F3">
      <w:pPr>
        <w:jc w:val="center"/>
        <w:rPr>
          <w:rFonts w:ascii="Times New Roman" w:hAnsi="Times New Roman"/>
          <w:b/>
        </w:rPr>
      </w:pPr>
    </w:p>
    <w:p w14:paraId="241CE0EE" w14:textId="77777777" w:rsidR="00C81B84" w:rsidRDefault="00C81B84" w:rsidP="00E675F3">
      <w:pPr>
        <w:jc w:val="center"/>
        <w:rPr>
          <w:rFonts w:ascii="Times New Roman" w:hAnsi="Times New Roman"/>
          <w:b/>
        </w:rPr>
      </w:pPr>
    </w:p>
    <w:p w14:paraId="02EDBED7" w14:textId="77777777" w:rsidR="00C81B84" w:rsidRDefault="00C81B84" w:rsidP="00E675F3">
      <w:pPr>
        <w:jc w:val="center"/>
        <w:rPr>
          <w:rFonts w:ascii="Times New Roman" w:hAnsi="Times New Roman"/>
          <w:b/>
        </w:rPr>
      </w:pPr>
    </w:p>
    <w:p w14:paraId="75BEF04E" w14:textId="77777777" w:rsidR="00C81B84" w:rsidRDefault="00C81B84" w:rsidP="00E675F3">
      <w:pPr>
        <w:jc w:val="center"/>
        <w:rPr>
          <w:rFonts w:ascii="Times New Roman" w:hAnsi="Times New Roman"/>
          <w:b/>
        </w:rPr>
      </w:pPr>
    </w:p>
    <w:p w14:paraId="3915D501" w14:textId="77777777" w:rsidR="00C81B84" w:rsidRDefault="00C81B84" w:rsidP="00E675F3">
      <w:pPr>
        <w:jc w:val="center"/>
        <w:rPr>
          <w:rFonts w:ascii="Times New Roman" w:hAnsi="Times New Roman"/>
          <w:b/>
        </w:rPr>
      </w:pPr>
    </w:p>
    <w:p w14:paraId="15994ABA" w14:textId="77777777" w:rsidR="00C81B84" w:rsidRDefault="00C81B84" w:rsidP="00E675F3">
      <w:pPr>
        <w:jc w:val="center"/>
        <w:rPr>
          <w:rFonts w:ascii="Times New Roman" w:hAnsi="Times New Roman"/>
          <w:b/>
        </w:rPr>
      </w:pPr>
    </w:p>
    <w:p w14:paraId="34D4805C" w14:textId="77777777" w:rsidR="00C81B84" w:rsidRDefault="00C81B84" w:rsidP="00E675F3">
      <w:pPr>
        <w:jc w:val="center"/>
        <w:rPr>
          <w:rFonts w:ascii="Times New Roman" w:hAnsi="Times New Roman"/>
          <w:b/>
        </w:rPr>
      </w:pPr>
    </w:p>
    <w:p w14:paraId="574D2B80" w14:textId="77777777" w:rsidR="00C81B84" w:rsidRDefault="00C81B84" w:rsidP="00E675F3">
      <w:pPr>
        <w:jc w:val="center"/>
        <w:rPr>
          <w:rFonts w:ascii="Times New Roman" w:hAnsi="Times New Roman"/>
          <w:b/>
        </w:rPr>
      </w:pPr>
    </w:p>
    <w:p w14:paraId="468AC4C9" w14:textId="77777777" w:rsidR="00C81B84" w:rsidRDefault="00C81B84" w:rsidP="00E675F3">
      <w:pPr>
        <w:jc w:val="center"/>
        <w:rPr>
          <w:rFonts w:ascii="Times New Roman" w:hAnsi="Times New Roman"/>
          <w:b/>
        </w:rPr>
      </w:pPr>
    </w:p>
    <w:p w14:paraId="54AC3374" w14:textId="77777777" w:rsidR="00C81B84" w:rsidRDefault="00C81B84" w:rsidP="00E675F3">
      <w:pPr>
        <w:jc w:val="center"/>
        <w:rPr>
          <w:rFonts w:ascii="Times New Roman" w:hAnsi="Times New Roman"/>
          <w:b/>
        </w:rPr>
      </w:pPr>
    </w:p>
    <w:p w14:paraId="6D3EBA36" w14:textId="77777777" w:rsidR="00C81B84" w:rsidRDefault="00C81B84" w:rsidP="00E675F3">
      <w:pPr>
        <w:jc w:val="center"/>
        <w:rPr>
          <w:rFonts w:ascii="Times New Roman" w:hAnsi="Times New Roman"/>
          <w:b/>
        </w:rPr>
      </w:pPr>
    </w:p>
    <w:p w14:paraId="1A7A97FD" w14:textId="77777777" w:rsidR="00C81B84" w:rsidRDefault="00C81B84" w:rsidP="00E675F3">
      <w:pPr>
        <w:jc w:val="center"/>
        <w:rPr>
          <w:rFonts w:ascii="Times New Roman" w:hAnsi="Times New Roman"/>
          <w:b/>
        </w:rPr>
      </w:pPr>
    </w:p>
    <w:p w14:paraId="6C258DD0" w14:textId="77777777" w:rsidR="00C81B84" w:rsidRDefault="00C81B84" w:rsidP="00E675F3">
      <w:pPr>
        <w:jc w:val="center"/>
        <w:rPr>
          <w:rFonts w:ascii="Times New Roman" w:hAnsi="Times New Roman"/>
          <w:b/>
        </w:rPr>
      </w:pPr>
    </w:p>
    <w:p w14:paraId="77BE5AA5" w14:textId="77777777" w:rsidR="00C81B84" w:rsidRDefault="00C81B84" w:rsidP="00E675F3">
      <w:pPr>
        <w:jc w:val="center"/>
        <w:rPr>
          <w:rFonts w:ascii="Times New Roman" w:hAnsi="Times New Roman"/>
          <w:b/>
        </w:rPr>
      </w:pPr>
    </w:p>
    <w:p w14:paraId="5CA87655" w14:textId="77777777" w:rsidR="00C81B84" w:rsidRDefault="00C81B84" w:rsidP="00E675F3">
      <w:pPr>
        <w:jc w:val="center"/>
        <w:rPr>
          <w:rFonts w:ascii="Times New Roman" w:hAnsi="Times New Roman"/>
          <w:b/>
        </w:rPr>
      </w:pPr>
    </w:p>
    <w:p w14:paraId="45D0879A" w14:textId="77777777" w:rsidR="00C81B84" w:rsidRDefault="00C81B84" w:rsidP="00E675F3">
      <w:pPr>
        <w:jc w:val="center"/>
        <w:rPr>
          <w:rFonts w:ascii="Times New Roman" w:hAnsi="Times New Roman"/>
          <w:b/>
        </w:rPr>
      </w:pPr>
    </w:p>
    <w:p w14:paraId="6BEEE7EC" w14:textId="77777777" w:rsidR="00C81B84" w:rsidRDefault="00C81B84" w:rsidP="00E675F3">
      <w:pPr>
        <w:jc w:val="center"/>
        <w:rPr>
          <w:rFonts w:ascii="Times New Roman" w:hAnsi="Times New Roman"/>
          <w:b/>
        </w:rPr>
      </w:pPr>
    </w:p>
    <w:p w14:paraId="474445CA" w14:textId="77777777" w:rsidR="00C81B84" w:rsidRDefault="00C81B84" w:rsidP="00E675F3">
      <w:pPr>
        <w:jc w:val="center"/>
        <w:rPr>
          <w:rFonts w:ascii="Times New Roman" w:hAnsi="Times New Roman"/>
          <w:b/>
        </w:rPr>
      </w:pPr>
    </w:p>
    <w:p w14:paraId="2136365E" w14:textId="77777777" w:rsidR="00C81B84" w:rsidRDefault="00C81B84" w:rsidP="00E675F3">
      <w:pPr>
        <w:jc w:val="center"/>
        <w:rPr>
          <w:rFonts w:ascii="Times New Roman" w:hAnsi="Times New Roman"/>
          <w:b/>
        </w:rPr>
      </w:pPr>
    </w:p>
    <w:p w14:paraId="37D081C6" w14:textId="77777777" w:rsidR="00C81B84" w:rsidRDefault="00C81B84" w:rsidP="00E675F3">
      <w:pPr>
        <w:jc w:val="center"/>
        <w:rPr>
          <w:rFonts w:ascii="Times New Roman" w:hAnsi="Times New Roman"/>
          <w:b/>
        </w:rPr>
      </w:pPr>
    </w:p>
    <w:p w14:paraId="550F69A9" w14:textId="77777777" w:rsidR="00C81B84" w:rsidRDefault="00C81B84" w:rsidP="00E675F3">
      <w:pPr>
        <w:jc w:val="center"/>
        <w:rPr>
          <w:rFonts w:ascii="Times New Roman" w:hAnsi="Times New Roman"/>
          <w:b/>
        </w:rPr>
      </w:pPr>
    </w:p>
    <w:p w14:paraId="4B556557" w14:textId="77777777" w:rsidR="00C81B84" w:rsidRDefault="00C81B84" w:rsidP="00E675F3">
      <w:pPr>
        <w:jc w:val="center"/>
        <w:rPr>
          <w:rFonts w:ascii="Times New Roman" w:hAnsi="Times New Roman"/>
          <w:b/>
        </w:rPr>
      </w:pPr>
    </w:p>
    <w:p w14:paraId="261D987E" w14:textId="77777777" w:rsidR="00C81B84" w:rsidRDefault="00C81B84" w:rsidP="00E675F3">
      <w:pPr>
        <w:jc w:val="center"/>
        <w:rPr>
          <w:rFonts w:ascii="Times New Roman" w:hAnsi="Times New Roman"/>
          <w:b/>
        </w:rPr>
      </w:pPr>
    </w:p>
    <w:p w14:paraId="586FE41A" w14:textId="77777777" w:rsidR="00C81B84" w:rsidRDefault="00C81B84" w:rsidP="00E675F3">
      <w:pPr>
        <w:jc w:val="center"/>
        <w:rPr>
          <w:rFonts w:ascii="Times New Roman" w:hAnsi="Times New Roman"/>
          <w:b/>
        </w:rPr>
      </w:pPr>
    </w:p>
    <w:p w14:paraId="578E9A7A" w14:textId="77777777" w:rsidR="00C81B84" w:rsidRDefault="00C81B84" w:rsidP="00C81B84">
      <w:pPr>
        <w:rPr>
          <w:rFonts w:ascii="Times New Roman" w:hAnsi="Times New Roman"/>
          <w:b/>
        </w:rPr>
      </w:pPr>
    </w:p>
    <w:p w14:paraId="14C91CC7" w14:textId="77777777" w:rsidR="00E675F3" w:rsidRPr="004E3B63" w:rsidRDefault="00E675F3" w:rsidP="00E675F3">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0261CBB3" w14:textId="77777777" w:rsidR="00E675F3" w:rsidRDefault="00E675F3" w:rsidP="00E675F3">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7CD0377D" w14:textId="77777777" w:rsidR="00E675F3" w:rsidRDefault="00E675F3" w:rsidP="00E675F3">
      <w:pPr>
        <w:jc w:val="center"/>
        <w:rPr>
          <w:rFonts w:ascii="Times New Roman" w:hAnsi="Times New Roman"/>
          <w:b/>
        </w:rPr>
      </w:pPr>
      <w:r>
        <w:rPr>
          <w:rFonts w:ascii="Times New Roman" w:hAnsi="Times New Roman"/>
          <w:b/>
        </w:rPr>
        <w:t xml:space="preserve">Exhibit </w:t>
      </w:r>
      <w:r w:rsidR="00C81B84">
        <w:rPr>
          <w:rFonts w:ascii="Times New Roman" w:hAnsi="Times New Roman"/>
          <w:b/>
        </w:rPr>
        <w:t>D</w:t>
      </w:r>
      <w:r>
        <w:rPr>
          <w:rFonts w:ascii="Times New Roman" w:hAnsi="Times New Roman"/>
          <w:b/>
        </w:rPr>
        <w:t xml:space="preserve"> – User Access Levels </w:t>
      </w:r>
    </w:p>
    <w:p w14:paraId="5AEDAFB8" w14:textId="77777777" w:rsidR="00C81B84" w:rsidRDefault="00C81B84" w:rsidP="00E675F3">
      <w:pPr>
        <w:jc w:val="center"/>
        <w:rPr>
          <w:rFonts w:ascii="Times New Roman" w:hAnsi="Times New Roman"/>
          <w:b/>
        </w:rPr>
      </w:pPr>
    </w:p>
    <w:p w14:paraId="6B7B199B" w14:textId="77777777" w:rsidR="00C81B84" w:rsidRDefault="00C81B84" w:rsidP="00C81B84">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6C92417F" w14:textId="77777777" w:rsidR="00C81B84" w:rsidRDefault="00C81B84" w:rsidP="00C81B84">
      <w:pPr>
        <w:widowControl/>
        <w:jc w:val="center"/>
        <w:rPr>
          <w:rFonts w:ascii="Times New Roman" w:hAnsi="Times New Roman"/>
          <w:b/>
        </w:rPr>
      </w:pPr>
    </w:p>
    <w:p w14:paraId="41E79E72" w14:textId="77777777" w:rsidR="00C81B84" w:rsidRDefault="00C81B84" w:rsidP="00C81B84">
      <w:pPr>
        <w:widowControl/>
        <w:jc w:val="center"/>
        <w:rPr>
          <w:rFonts w:ascii="Times New Roman" w:hAnsi="Times New Roman"/>
          <w:b/>
        </w:rPr>
      </w:pPr>
    </w:p>
    <w:p w14:paraId="6DB6583F" w14:textId="77777777" w:rsidR="00C81B84" w:rsidRDefault="00C81B84" w:rsidP="00C81B84">
      <w:pPr>
        <w:widowControl/>
        <w:jc w:val="center"/>
        <w:rPr>
          <w:rFonts w:ascii="Times New Roman" w:hAnsi="Times New Roman"/>
          <w:b/>
        </w:rPr>
      </w:pPr>
    </w:p>
    <w:p w14:paraId="07646B1E" w14:textId="77777777" w:rsidR="00C81B84" w:rsidRDefault="00C81B84" w:rsidP="00C81B84">
      <w:pPr>
        <w:widowControl/>
        <w:jc w:val="center"/>
        <w:rPr>
          <w:rFonts w:ascii="Times New Roman" w:hAnsi="Times New Roman"/>
          <w:b/>
        </w:rPr>
      </w:pPr>
    </w:p>
    <w:p w14:paraId="326E05B0" w14:textId="77777777" w:rsidR="00C81B84" w:rsidRDefault="00C81B84" w:rsidP="00C81B84">
      <w:pPr>
        <w:widowControl/>
        <w:jc w:val="center"/>
        <w:rPr>
          <w:rFonts w:ascii="Times New Roman" w:hAnsi="Times New Roman"/>
          <w:b/>
        </w:rPr>
      </w:pPr>
    </w:p>
    <w:p w14:paraId="41DCF5B9" w14:textId="77777777" w:rsidR="00C81B84" w:rsidRDefault="00C81B84" w:rsidP="00C81B84">
      <w:pPr>
        <w:widowControl/>
        <w:jc w:val="center"/>
        <w:rPr>
          <w:rFonts w:ascii="Times New Roman" w:hAnsi="Times New Roman"/>
          <w:b/>
        </w:rPr>
      </w:pPr>
    </w:p>
    <w:p w14:paraId="54CB8A4E" w14:textId="77777777" w:rsidR="00C81B84" w:rsidRDefault="00C81B84" w:rsidP="00C81B84">
      <w:pPr>
        <w:widowControl/>
        <w:jc w:val="center"/>
        <w:rPr>
          <w:rFonts w:ascii="Times New Roman" w:hAnsi="Times New Roman"/>
          <w:b/>
        </w:rPr>
      </w:pPr>
    </w:p>
    <w:p w14:paraId="1F85B2D9" w14:textId="77777777" w:rsidR="00C81B84" w:rsidRPr="006E4F58" w:rsidRDefault="00C81B84" w:rsidP="00C81B84">
      <w:pPr>
        <w:widowControl/>
        <w:jc w:val="center"/>
        <w:rPr>
          <w:rFonts w:ascii="Times New Roman" w:hAnsi="Times New Roman"/>
          <w:b/>
        </w:rPr>
      </w:pPr>
      <w:r>
        <w:rPr>
          <w:rFonts w:ascii="Times New Roman" w:hAnsi="Times New Roman"/>
          <w:b/>
        </w:rPr>
        <w:t>RFP</w:t>
      </w:r>
      <w:r w:rsidR="00190F69">
        <w:rPr>
          <w:rFonts w:ascii="Times New Roman" w:hAnsi="Times New Roman"/>
          <w:b/>
        </w:rPr>
        <w:t xml:space="preserve"> </w:t>
      </w:r>
      <w:r w:rsidR="009D40DB">
        <w:rPr>
          <w:rFonts w:ascii="Times New Roman" w:hAnsi="Times New Roman"/>
          <w:b/>
        </w:rPr>
        <w:t>ASA-</w:t>
      </w:r>
      <w:r w:rsidR="00190F69">
        <w:rPr>
          <w:rFonts w:ascii="Times New Roman" w:hAnsi="Times New Roman"/>
          <w:b/>
        </w:rPr>
        <w:t>21-66603</w:t>
      </w:r>
      <w:r>
        <w:rPr>
          <w:rFonts w:ascii="Times New Roman" w:hAnsi="Times New Roman"/>
          <w:b/>
        </w:rPr>
        <w:t xml:space="preserve"> ATTACHMENT L</w:t>
      </w:r>
    </w:p>
    <w:p w14:paraId="672AE082" w14:textId="77777777" w:rsidR="00C81B84" w:rsidRDefault="00C81B84" w:rsidP="00C81B84">
      <w:pPr>
        <w:widowControl/>
        <w:jc w:val="center"/>
        <w:rPr>
          <w:rFonts w:ascii="Garamond" w:hAnsi="Garamond" w:cs="Calibri"/>
          <w:szCs w:val="24"/>
        </w:rPr>
      </w:pPr>
    </w:p>
    <w:p w14:paraId="72F3C579" w14:textId="77777777" w:rsidR="00C81B84" w:rsidRDefault="00C81B84" w:rsidP="00C81B84">
      <w:pPr>
        <w:jc w:val="center"/>
        <w:rPr>
          <w:rFonts w:ascii="Times New Roman" w:hAnsi="Times New Roman"/>
          <w:b/>
        </w:rPr>
      </w:pPr>
    </w:p>
    <w:p w14:paraId="0CEBA287" w14:textId="77777777" w:rsidR="00C81B84" w:rsidRDefault="00C81B84" w:rsidP="00E675F3">
      <w:pPr>
        <w:jc w:val="center"/>
        <w:rPr>
          <w:rFonts w:ascii="Times New Roman" w:hAnsi="Times New Roman"/>
          <w:b/>
        </w:rPr>
      </w:pPr>
    </w:p>
    <w:p w14:paraId="46C6DA5A" w14:textId="77777777" w:rsidR="00E675F3" w:rsidRDefault="00E675F3" w:rsidP="00E675F3">
      <w:pPr>
        <w:jc w:val="center"/>
        <w:rPr>
          <w:rFonts w:ascii="Times New Roman" w:hAnsi="Times New Roman"/>
          <w:b/>
        </w:rPr>
      </w:pPr>
    </w:p>
    <w:p w14:paraId="55B38935" w14:textId="77777777" w:rsidR="00C81B84" w:rsidRDefault="00C81B84" w:rsidP="00E675F3">
      <w:pPr>
        <w:jc w:val="center"/>
        <w:rPr>
          <w:rFonts w:ascii="Times New Roman" w:hAnsi="Times New Roman"/>
          <w:b/>
        </w:rPr>
      </w:pPr>
    </w:p>
    <w:p w14:paraId="63A3A047" w14:textId="77777777" w:rsidR="00C81B84" w:rsidRDefault="00C81B84" w:rsidP="00E675F3">
      <w:pPr>
        <w:jc w:val="center"/>
        <w:rPr>
          <w:rFonts w:ascii="Times New Roman" w:hAnsi="Times New Roman"/>
          <w:b/>
        </w:rPr>
      </w:pPr>
    </w:p>
    <w:p w14:paraId="17489E76" w14:textId="77777777" w:rsidR="00C81B84" w:rsidRDefault="00C81B84" w:rsidP="00E675F3">
      <w:pPr>
        <w:jc w:val="center"/>
        <w:rPr>
          <w:rFonts w:ascii="Times New Roman" w:hAnsi="Times New Roman"/>
          <w:b/>
        </w:rPr>
      </w:pPr>
    </w:p>
    <w:p w14:paraId="57F3C01A" w14:textId="77777777" w:rsidR="00C81B84" w:rsidRDefault="00C81B84" w:rsidP="00E675F3">
      <w:pPr>
        <w:jc w:val="center"/>
        <w:rPr>
          <w:rFonts w:ascii="Times New Roman" w:hAnsi="Times New Roman"/>
          <w:b/>
        </w:rPr>
      </w:pPr>
    </w:p>
    <w:p w14:paraId="3D1D77DE" w14:textId="77777777" w:rsidR="00C81B84" w:rsidRDefault="00C81B84" w:rsidP="00E675F3">
      <w:pPr>
        <w:jc w:val="center"/>
        <w:rPr>
          <w:rFonts w:ascii="Times New Roman" w:hAnsi="Times New Roman"/>
          <w:b/>
        </w:rPr>
      </w:pPr>
    </w:p>
    <w:p w14:paraId="2E8C51FF" w14:textId="77777777" w:rsidR="00C81B84" w:rsidRDefault="00C81B84" w:rsidP="00E675F3">
      <w:pPr>
        <w:jc w:val="center"/>
        <w:rPr>
          <w:rFonts w:ascii="Times New Roman" w:hAnsi="Times New Roman"/>
          <w:b/>
        </w:rPr>
      </w:pPr>
    </w:p>
    <w:p w14:paraId="58326F03" w14:textId="77777777" w:rsidR="00C81B84" w:rsidRDefault="00C81B84" w:rsidP="00E675F3">
      <w:pPr>
        <w:jc w:val="center"/>
        <w:rPr>
          <w:rFonts w:ascii="Times New Roman" w:hAnsi="Times New Roman"/>
          <w:b/>
        </w:rPr>
      </w:pPr>
    </w:p>
    <w:p w14:paraId="21D9BBF4" w14:textId="77777777" w:rsidR="00C81B84" w:rsidRDefault="00C81B84" w:rsidP="00E675F3">
      <w:pPr>
        <w:jc w:val="center"/>
        <w:rPr>
          <w:rFonts w:ascii="Times New Roman" w:hAnsi="Times New Roman"/>
          <w:b/>
        </w:rPr>
      </w:pPr>
    </w:p>
    <w:p w14:paraId="390C4EC4" w14:textId="77777777" w:rsidR="00C81B84" w:rsidRDefault="00C81B84" w:rsidP="00E675F3">
      <w:pPr>
        <w:jc w:val="center"/>
        <w:rPr>
          <w:rFonts w:ascii="Times New Roman" w:hAnsi="Times New Roman"/>
          <w:b/>
        </w:rPr>
      </w:pPr>
    </w:p>
    <w:p w14:paraId="283687DA" w14:textId="77777777" w:rsidR="00C81B84" w:rsidRDefault="00C81B84" w:rsidP="00E675F3">
      <w:pPr>
        <w:jc w:val="center"/>
        <w:rPr>
          <w:rFonts w:ascii="Times New Roman" w:hAnsi="Times New Roman"/>
          <w:b/>
        </w:rPr>
      </w:pPr>
    </w:p>
    <w:p w14:paraId="4F067715" w14:textId="77777777" w:rsidR="00C81B84" w:rsidRDefault="00C81B84" w:rsidP="00E675F3">
      <w:pPr>
        <w:jc w:val="center"/>
        <w:rPr>
          <w:rFonts w:ascii="Times New Roman" w:hAnsi="Times New Roman"/>
          <w:b/>
        </w:rPr>
      </w:pPr>
    </w:p>
    <w:p w14:paraId="46134602" w14:textId="77777777" w:rsidR="00C81B84" w:rsidRDefault="00C81B84" w:rsidP="00E675F3">
      <w:pPr>
        <w:jc w:val="center"/>
        <w:rPr>
          <w:rFonts w:ascii="Times New Roman" w:hAnsi="Times New Roman"/>
          <w:b/>
        </w:rPr>
      </w:pPr>
    </w:p>
    <w:p w14:paraId="6C718B59" w14:textId="77777777" w:rsidR="00C81B84" w:rsidRDefault="00C81B84" w:rsidP="00E675F3">
      <w:pPr>
        <w:jc w:val="center"/>
        <w:rPr>
          <w:rFonts w:ascii="Times New Roman" w:hAnsi="Times New Roman"/>
          <w:b/>
        </w:rPr>
      </w:pPr>
    </w:p>
    <w:p w14:paraId="5AFBC041" w14:textId="77777777" w:rsidR="00C81B84" w:rsidRDefault="00C81B84" w:rsidP="00E675F3">
      <w:pPr>
        <w:jc w:val="center"/>
        <w:rPr>
          <w:rFonts w:ascii="Times New Roman" w:hAnsi="Times New Roman"/>
          <w:b/>
        </w:rPr>
      </w:pPr>
    </w:p>
    <w:p w14:paraId="070B5F40" w14:textId="77777777" w:rsidR="00C81B84" w:rsidRDefault="00C81B84" w:rsidP="00E675F3">
      <w:pPr>
        <w:jc w:val="center"/>
        <w:rPr>
          <w:rFonts w:ascii="Times New Roman" w:hAnsi="Times New Roman"/>
          <w:b/>
        </w:rPr>
      </w:pPr>
    </w:p>
    <w:p w14:paraId="5A51C15C" w14:textId="77777777" w:rsidR="00C81B84" w:rsidRDefault="00C81B84" w:rsidP="00E675F3">
      <w:pPr>
        <w:jc w:val="center"/>
        <w:rPr>
          <w:rFonts w:ascii="Times New Roman" w:hAnsi="Times New Roman"/>
          <w:b/>
        </w:rPr>
      </w:pPr>
    </w:p>
    <w:p w14:paraId="0D73DF96" w14:textId="77777777" w:rsidR="00C81B84" w:rsidRDefault="00C81B84" w:rsidP="00E675F3">
      <w:pPr>
        <w:jc w:val="center"/>
        <w:rPr>
          <w:rFonts w:ascii="Times New Roman" w:hAnsi="Times New Roman"/>
          <w:b/>
        </w:rPr>
      </w:pPr>
    </w:p>
    <w:p w14:paraId="315525F4" w14:textId="77777777" w:rsidR="00C81B84" w:rsidRDefault="00C81B84" w:rsidP="00E675F3">
      <w:pPr>
        <w:jc w:val="center"/>
        <w:rPr>
          <w:rFonts w:ascii="Times New Roman" w:hAnsi="Times New Roman"/>
          <w:b/>
        </w:rPr>
      </w:pPr>
    </w:p>
    <w:p w14:paraId="2A9DDEC7" w14:textId="77777777" w:rsidR="00C81B84" w:rsidRDefault="00C81B84" w:rsidP="00E675F3">
      <w:pPr>
        <w:jc w:val="center"/>
        <w:rPr>
          <w:rFonts w:ascii="Times New Roman" w:hAnsi="Times New Roman"/>
          <w:b/>
        </w:rPr>
      </w:pPr>
    </w:p>
    <w:p w14:paraId="057849AB" w14:textId="77777777" w:rsidR="00C81B84" w:rsidRDefault="00C81B84" w:rsidP="00E675F3">
      <w:pPr>
        <w:jc w:val="center"/>
        <w:rPr>
          <w:rFonts w:ascii="Times New Roman" w:hAnsi="Times New Roman"/>
          <w:b/>
        </w:rPr>
      </w:pPr>
    </w:p>
    <w:p w14:paraId="72AEE2A2" w14:textId="77777777" w:rsidR="00C81B84" w:rsidRDefault="00C81B84" w:rsidP="00E675F3">
      <w:pPr>
        <w:jc w:val="center"/>
        <w:rPr>
          <w:rFonts w:ascii="Times New Roman" w:hAnsi="Times New Roman"/>
          <w:b/>
        </w:rPr>
      </w:pPr>
    </w:p>
    <w:p w14:paraId="3A3965ED" w14:textId="77777777" w:rsidR="00C81B84" w:rsidRDefault="00C81B84" w:rsidP="00E675F3">
      <w:pPr>
        <w:jc w:val="center"/>
        <w:rPr>
          <w:rFonts w:ascii="Times New Roman" w:hAnsi="Times New Roman"/>
          <w:b/>
        </w:rPr>
      </w:pPr>
    </w:p>
    <w:p w14:paraId="4707FF5A" w14:textId="77777777" w:rsidR="00C81B84" w:rsidRDefault="00C81B84" w:rsidP="00E675F3">
      <w:pPr>
        <w:jc w:val="center"/>
        <w:rPr>
          <w:rFonts w:ascii="Times New Roman" w:hAnsi="Times New Roman"/>
          <w:b/>
        </w:rPr>
      </w:pPr>
    </w:p>
    <w:p w14:paraId="18DBF9C3" w14:textId="77777777" w:rsidR="00C81B84" w:rsidRDefault="00C81B84" w:rsidP="00E675F3">
      <w:pPr>
        <w:jc w:val="center"/>
        <w:rPr>
          <w:rFonts w:ascii="Times New Roman" w:hAnsi="Times New Roman"/>
          <w:b/>
        </w:rPr>
      </w:pPr>
    </w:p>
    <w:p w14:paraId="4A096E0E" w14:textId="77777777" w:rsidR="00C81B84" w:rsidRDefault="00C81B84" w:rsidP="00E675F3">
      <w:pPr>
        <w:jc w:val="center"/>
        <w:rPr>
          <w:rFonts w:ascii="Times New Roman" w:hAnsi="Times New Roman"/>
          <w:b/>
        </w:rPr>
      </w:pPr>
    </w:p>
    <w:p w14:paraId="66CFDC1C" w14:textId="77777777" w:rsidR="00C81B84" w:rsidRDefault="00C81B84" w:rsidP="00E675F3">
      <w:pPr>
        <w:jc w:val="center"/>
        <w:rPr>
          <w:rFonts w:ascii="Times New Roman" w:hAnsi="Times New Roman"/>
          <w:b/>
        </w:rPr>
      </w:pPr>
    </w:p>
    <w:p w14:paraId="4F3C13E2" w14:textId="77777777" w:rsidR="00E675F3" w:rsidRPr="004E3B63" w:rsidRDefault="00E675F3" w:rsidP="00E675F3">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4ED3ACA7" w14:textId="77777777" w:rsidR="00E675F3" w:rsidRDefault="00E675F3" w:rsidP="00E675F3">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29935D8F" w14:textId="77777777" w:rsidR="00E675F3" w:rsidRDefault="00E675F3" w:rsidP="00E675F3">
      <w:pPr>
        <w:jc w:val="center"/>
        <w:rPr>
          <w:rFonts w:ascii="Times New Roman" w:hAnsi="Times New Roman"/>
          <w:b/>
        </w:rPr>
      </w:pPr>
      <w:r>
        <w:rPr>
          <w:rFonts w:ascii="Times New Roman" w:hAnsi="Times New Roman"/>
          <w:b/>
        </w:rPr>
        <w:t xml:space="preserve">Exhibit </w:t>
      </w:r>
      <w:r w:rsidR="00C81B84">
        <w:rPr>
          <w:rFonts w:ascii="Times New Roman" w:hAnsi="Times New Roman"/>
          <w:b/>
        </w:rPr>
        <w:t>E</w:t>
      </w:r>
      <w:r>
        <w:rPr>
          <w:rFonts w:ascii="Times New Roman" w:hAnsi="Times New Roman"/>
          <w:b/>
        </w:rPr>
        <w:t xml:space="preserve"> – Urban-Rural Classification </w:t>
      </w:r>
    </w:p>
    <w:p w14:paraId="1578F717" w14:textId="77777777" w:rsidR="00C81B84" w:rsidRDefault="00C81B84" w:rsidP="00E675F3">
      <w:pPr>
        <w:jc w:val="center"/>
        <w:rPr>
          <w:rFonts w:ascii="Times New Roman" w:hAnsi="Times New Roman"/>
          <w:b/>
        </w:rPr>
      </w:pPr>
    </w:p>
    <w:p w14:paraId="5CABF369" w14:textId="77777777" w:rsidR="00C81B84" w:rsidRDefault="00C81B84" w:rsidP="00C81B84">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4BA5FCFA" w14:textId="77777777" w:rsidR="00C81B84" w:rsidRDefault="00C81B84" w:rsidP="00C81B84">
      <w:pPr>
        <w:widowControl/>
        <w:jc w:val="center"/>
        <w:rPr>
          <w:rFonts w:ascii="Times New Roman" w:hAnsi="Times New Roman"/>
          <w:b/>
        </w:rPr>
      </w:pPr>
    </w:p>
    <w:p w14:paraId="39E6E9FF" w14:textId="77777777" w:rsidR="00C81B84" w:rsidRDefault="00C81B84" w:rsidP="00C81B84">
      <w:pPr>
        <w:widowControl/>
        <w:jc w:val="center"/>
        <w:rPr>
          <w:rFonts w:ascii="Times New Roman" w:hAnsi="Times New Roman"/>
          <w:b/>
        </w:rPr>
      </w:pPr>
    </w:p>
    <w:p w14:paraId="6AABBA0B" w14:textId="77777777" w:rsidR="00C81B84" w:rsidRDefault="00C81B84" w:rsidP="00C81B84">
      <w:pPr>
        <w:widowControl/>
        <w:jc w:val="center"/>
        <w:rPr>
          <w:rFonts w:ascii="Times New Roman" w:hAnsi="Times New Roman"/>
          <w:b/>
        </w:rPr>
      </w:pPr>
    </w:p>
    <w:p w14:paraId="590D331A" w14:textId="77777777" w:rsidR="00C81B84" w:rsidRDefault="00C81B84" w:rsidP="00C81B84">
      <w:pPr>
        <w:widowControl/>
        <w:jc w:val="center"/>
        <w:rPr>
          <w:rFonts w:ascii="Times New Roman" w:hAnsi="Times New Roman"/>
          <w:b/>
        </w:rPr>
      </w:pPr>
    </w:p>
    <w:p w14:paraId="6A6E56FE" w14:textId="77777777" w:rsidR="00C81B84" w:rsidRDefault="00C81B84" w:rsidP="00C81B84">
      <w:pPr>
        <w:widowControl/>
        <w:jc w:val="center"/>
        <w:rPr>
          <w:rFonts w:ascii="Times New Roman" w:hAnsi="Times New Roman"/>
          <w:b/>
        </w:rPr>
      </w:pPr>
    </w:p>
    <w:p w14:paraId="260C335B" w14:textId="77777777" w:rsidR="00C81B84" w:rsidRDefault="00C81B84" w:rsidP="00C81B84">
      <w:pPr>
        <w:widowControl/>
        <w:jc w:val="center"/>
        <w:rPr>
          <w:rFonts w:ascii="Times New Roman" w:hAnsi="Times New Roman"/>
          <w:b/>
        </w:rPr>
      </w:pPr>
    </w:p>
    <w:p w14:paraId="3D1ADECF" w14:textId="77777777" w:rsidR="00C81B84" w:rsidRDefault="00C81B84" w:rsidP="00C81B84">
      <w:pPr>
        <w:widowControl/>
        <w:jc w:val="center"/>
        <w:rPr>
          <w:rFonts w:ascii="Times New Roman" w:hAnsi="Times New Roman"/>
          <w:b/>
        </w:rPr>
      </w:pPr>
    </w:p>
    <w:p w14:paraId="4AE2803E" w14:textId="77777777" w:rsidR="00C81B84" w:rsidRPr="006E4F58" w:rsidRDefault="00C81B84" w:rsidP="00C81B84">
      <w:pPr>
        <w:widowControl/>
        <w:jc w:val="center"/>
        <w:rPr>
          <w:rFonts w:ascii="Times New Roman" w:hAnsi="Times New Roman"/>
          <w:b/>
        </w:rPr>
      </w:pPr>
      <w:r>
        <w:rPr>
          <w:rFonts w:ascii="Times New Roman" w:hAnsi="Times New Roman"/>
          <w:b/>
        </w:rPr>
        <w:t xml:space="preserve">RFP </w:t>
      </w:r>
      <w:r w:rsidR="009D40DB">
        <w:rPr>
          <w:rFonts w:ascii="Times New Roman" w:hAnsi="Times New Roman"/>
          <w:b/>
        </w:rPr>
        <w:t>ASA-</w:t>
      </w:r>
      <w:r w:rsidR="00190F69">
        <w:rPr>
          <w:rFonts w:ascii="Times New Roman" w:hAnsi="Times New Roman"/>
          <w:b/>
        </w:rPr>
        <w:t>21-66603</w:t>
      </w:r>
      <w:r>
        <w:rPr>
          <w:rFonts w:ascii="Times New Roman" w:hAnsi="Times New Roman"/>
          <w:b/>
        </w:rPr>
        <w:t xml:space="preserve"> ATTACHMENT M</w:t>
      </w:r>
    </w:p>
    <w:p w14:paraId="6E5EAA94" w14:textId="77777777" w:rsidR="00C81B84" w:rsidRDefault="00190F69" w:rsidP="00C81B84">
      <w:pPr>
        <w:widowControl/>
        <w:jc w:val="center"/>
        <w:rPr>
          <w:rFonts w:ascii="Garamond" w:hAnsi="Garamond" w:cs="Calibri"/>
          <w:szCs w:val="24"/>
        </w:rPr>
      </w:pPr>
      <w:r>
        <w:rPr>
          <w:rFonts w:ascii="Garamond" w:hAnsi="Garamond" w:cs="Calibri"/>
          <w:szCs w:val="24"/>
        </w:rPr>
        <w:t>-</w:t>
      </w:r>
    </w:p>
    <w:p w14:paraId="40C2EAB9" w14:textId="77777777" w:rsidR="00C81B84" w:rsidRDefault="00C81B84" w:rsidP="00C81B84">
      <w:pPr>
        <w:jc w:val="center"/>
        <w:rPr>
          <w:rFonts w:ascii="Times New Roman" w:hAnsi="Times New Roman"/>
          <w:b/>
        </w:rPr>
      </w:pPr>
    </w:p>
    <w:p w14:paraId="10B397E6" w14:textId="77777777" w:rsidR="00C81B84" w:rsidRDefault="00C81B84" w:rsidP="00E675F3">
      <w:pPr>
        <w:jc w:val="center"/>
        <w:rPr>
          <w:rFonts w:ascii="Times New Roman" w:hAnsi="Times New Roman"/>
          <w:b/>
        </w:rPr>
      </w:pPr>
    </w:p>
    <w:p w14:paraId="54D6FA1E" w14:textId="77777777" w:rsidR="00E675F3" w:rsidRDefault="00E675F3"/>
    <w:p w14:paraId="56462724" w14:textId="77777777" w:rsidR="00B669BE" w:rsidRPr="00B669BE" w:rsidRDefault="00B669BE" w:rsidP="00B669BE"/>
    <w:p w14:paraId="5C586C8A" w14:textId="77777777" w:rsidR="00B669BE" w:rsidRPr="00B669BE" w:rsidRDefault="00B669BE" w:rsidP="00B669BE"/>
    <w:p w14:paraId="4748C984" w14:textId="77777777" w:rsidR="00B669BE" w:rsidRPr="00B669BE" w:rsidRDefault="00B669BE" w:rsidP="00B669BE"/>
    <w:p w14:paraId="4E67AF8F" w14:textId="77777777" w:rsidR="00B669BE" w:rsidRPr="00B669BE" w:rsidRDefault="00B669BE" w:rsidP="00B669BE"/>
    <w:p w14:paraId="7AC6DC49" w14:textId="77777777" w:rsidR="00B669BE" w:rsidRPr="00B669BE" w:rsidRDefault="00B669BE" w:rsidP="00B669BE"/>
    <w:p w14:paraId="39FDC678" w14:textId="77777777" w:rsidR="00B669BE" w:rsidRPr="00B669BE" w:rsidRDefault="00B669BE" w:rsidP="00B669BE"/>
    <w:p w14:paraId="57B3BD70" w14:textId="77777777" w:rsidR="00B669BE" w:rsidRPr="00B669BE" w:rsidRDefault="00B669BE" w:rsidP="00B669BE"/>
    <w:p w14:paraId="25775558" w14:textId="77777777" w:rsidR="00B669BE" w:rsidRPr="00B669BE" w:rsidRDefault="00B669BE" w:rsidP="00B669BE"/>
    <w:p w14:paraId="6E11DAC5" w14:textId="77777777" w:rsidR="00B669BE" w:rsidRPr="00B669BE" w:rsidRDefault="00B669BE" w:rsidP="00B669BE"/>
    <w:p w14:paraId="3E02B48C" w14:textId="77777777" w:rsidR="00B669BE" w:rsidRPr="00B669BE" w:rsidRDefault="00B669BE" w:rsidP="00B669BE"/>
    <w:p w14:paraId="08D537CE" w14:textId="77777777" w:rsidR="00B669BE" w:rsidRPr="00B669BE" w:rsidRDefault="00B669BE" w:rsidP="00B669BE"/>
    <w:p w14:paraId="76CA7E40" w14:textId="77777777" w:rsidR="00B669BE" w:rsidRPr="00B669BE" w:rsidRDefault="00B669BE" w:rsidP="00B669BE"/>
    <w:p w14:paraId="515A41BA" w14:textId="77777777" w:rsidR="00B669BE" w:rsidRPr="00B669BE" w:rsidRDefault="00B669BE" w:rsidP="00B669BE"/>
    <w:p w14:paraId="0E986CBE" w14:textId="77777777" w:rsidR="00B669BE" w:rsidRPr="00B669BE" w:rsidRDefault="00B669BE" w:rsidP="00B669BE"/>
    <w:p w14:paraId="08906548" w14:textId="77777777" w:rsidR="00B669BE" w:rsidRPr="00B669BE" w:rsidRDefault="00B669BE" w:rsidP="00B669BE"/>
    <w:p w14:paraId="268A2DBC" w14:textId="77777777" w:rsidR="00B669BE" w:rsidRPr="00B669BE" w:rsidRDefault="00B669BE" w:rsidP="00B669BE"/>
    <w:p w14:paraId="1E095014" w14:textId="77777777" w:rsidR="00B669BE" w:rsidRPr="00B669BE" w:rsidRDefault="00B669BE" w:rsidP="00B669BE"/>
    <w:p w14:paraId="6651CD61" w14:textId="77777777" w:rsidR="00B669BE" w:rsidRPr="00B669BE" w:rsidRDefault="00B669BE" w:rsidP="00B669BE"/>
    <w:p w14:paraId="6B40F254" w14:textId="77777777" w:rsidR="00B669BE" w:rsidRPr="00B669BE" w:rsidRDefault="00B669BE" w:rsidP="00B669BE"/>
    <w:p w14:paraId="359D7687" w14:textId="77777777" w:rsidR="00B669BE" w:rsidRPr="00B669BE" w:rsidRDefault="00B669BE" w:rsidP="00B669BE"/>
    <w:p w14:paraId="74D8F62D" w14:textId="77777777" w:rsidR="00B669BE" w:rsidRPr="00B669BE" w:rsidRDefault="00B669BE" w:rsidP="00B669BE"/>
    <w:p w14:paraId="42691415" w14:textId="77777777" w:rsidR="00B669BE" w:rsidRPr="00B669BE" w:rsidRDefault="00B669BE" w:rsidP="00B669BE"/>
    <w:p w14:paraId="54344DA8" w14:textId="77777777" w:rsidR="00B669BE" w:rsidRDefault="00B669BE" w:rsidP="00B669BE"/>
    <w:p w14:paraId="759412AD" w14:textId="77777777" w:rsidR="00B669BE" w:rsidRDefault="00B669BE" w:rsidP="00B669BE">
      <w:pPr>
        <w:tabs>
          <w:tab w:val="left" w:pos="1950"/>
        </w:tabs>
      </w:pPr>
      <w:r>
        <w:tab/>
      </w:r>
    </w:p>
    <w:p w14:paraId="4C9D5F39" w14:textId="77777777" w:rsidR="00B669BE" w:rsidRDefault="00B669BE" w:rsidP="00B669BE">
      <w:pPr>
        <w:tabs>
          <w:tab w:val="left" w:pos="1950"/>
        </w:tabs>
      </w:pPr>
    </w:p>
    <w:p w14:paraId="4C5AE898" w14:textId="77777777" w:rsidR="00B669BE" w:rsidRDefault="00B669BE" w:rsidP="00B669BE">
      <w:pPr>
        <w:tabs>
          <w:tab w:val="left" w:pos="1950"/>
        </w:tabs>
      </w:pPr>
    </w:p>
    <w:p w14:paraId="5699F5B8" w14:textId="77777777" w:rsidR="0037416C" w:rsidRPr="004E3B63" w:rsidRDefault="0037416C" w:rsidP="0037416C">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9D40DB">
        <w:rPr>
          <w:rFonts w:ascii="Times New Roman" w:hAnsi="Times New Roman"/>
          <w:b/>
        </w:rPr>
        <w:t>ASA-</w:t>
      </w:r>
      <w:r w:rsidR="00190F69">
        <w:rPr>
          <w:rFonts w:ascii="Times New Roman" w:hAnsi="Times New Roman"/>
          <w:b/>
        </w:rPr>
        <w:t>21-66603</w:t>
      </w:r>
    </w:p>
    <w:p w14:paraId="6B748043" w14:textId="77777777" w:rsidR="0037416C" w:rsidRDefault="0037416C" w:rsidP="0037416C">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6F69842C" w14:textId="77777777" w:rsidR="0037416C" w:rsidRDefault="0037416C" w:rsidP="0037416C">
      <w:pPr>
        <w:jc w:val="center"/>
        <w:rPr>
          <w:rFonts w:ascii="Times New Roman" w:hAnsi="Times New Roman"/>
          <w:b/>
        </w:rPr>
      </w:pPr>
      <w:r>
        <w:rPr>
          <w:rFonts w:ascii="Times New Roman" w:hAnsi="Times New Roman"/>
          <w:b/>
        </w:rPr>
        <w:t xml:space="preserve">Exhibit F – Indiana Authorization and Notification Form </w:t>
      </w:r>
    </w:p>
    <w:p w14:paraId="3E007350" w14:textId="77777777" w:rsidR="0037416C" w:rsidRDefault="0037416C" w:rsidP="0037416C">
      <w:pPr>
        <w:jc w:val="center"/>
        <w:rPr>
          <w:rFonts w:ascii="Times New Roman" w:hAnsi="Times New Roman"/>
          <w:b/>
        </w:rPr>
      </w:pPr>
    </w:p>
    <w:p w14:paraId="32548A1F" w14:textId="77777777" w:rsidR="0037416C" w:rsidRDefault="0037416C" w:rsidP="0037416C">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70439ABB" w14:textId="77777777" w:rsidR="0037416C" w:rsidRDefault="0037416C" w:rsidP="0037416C">
      <w:pPr>
        <w:widowControl/>
        <w:jc w:val="center"/>
        <w:rPr>
          <w:rFonts w:ascii="Times New Roman" w:hAnsi="Times New Roman"/>
          <w:b/>
        </w:rPr>
      </w:pPr>
    </w:p>
    <w:p w14:paraId="6C93DF1C" w14:textId="77777777" w:rsidR="0037416C" w:rsidRDefault="0037416C" w:rsidP="0037416C">
      <w:pPr>
        <w:widowControl/>
        <w:jc w:val="center"/>
        <w:rPr>
          <w:rFonts w:ascii="Times New Roman" w:hAnsi="Times New Roman"/>
          <w:b/>
        </w:rPr>
      </w:pPr>
    </w:p>
    <w:p w14:paraId="7FE313A7" w14:textId="77777777" w:rsidR="0037416C" w:rsidRDefault="0037416C" w:rsidP="0037416C">
      <w:pPr>
        <w:widowControl/>
        <w:jc w:val="center"/>
        <w:rPr>
          <w:rFonts w:ascii="Times New Roman" w:hAnsi="Times New Roman"/>
          <w:b/>
        </w:rPr>
      </w:pPr>
    </w:p>
    <w:p w14:paraId="4575EFD2" w14:textId="77777777" w:rsidR="0037416C" w:rsidRDefault="0037416C" w:rsidP="0037416C">
      <w:pPr>
        <w:widowControl/>
        <w:jc w:val="center"/>
        <w:rPr>
          <w:rFonts w:ascii="Times New Roman" w:hAnsi="Times New Roman"/>
          <w:b/>
        </w:rPr>
      </w:pPr>
    </w:p>
    <w:p w14:paraId="587E1265" w14:textId="77777777" w:rsidR="0037416C" w:rsidRDefault="0037416C" w:rsidP="0037416C">
      <w:pPr>
        <w:widowControl/>
        <w:jc w:val="center"/>
        <w:rPr>
          <w:rFonts w:ascii="Times New Roman" w:hAnsi="Times New Roman"/>
          <w:b/>
        </w:rPr>
      </w:pPr>
    </w:p>
    <w:p w14:paraId="779494FD" w14:textId="77777777" w:rsidR="0037416C" w:rsidRDefault="0037416C" w:rsidP="0037416C">
      <w:pPr>
        <w:widowControl/>
        <w:jc w:val="center"/>
        <w:rPr>
          <w:rFonts w:ascii="Times New Roman" w:hAnsi="Times New Roman"/>
          <w:b/>
        </w:rPr>
      </w:pPr>
    </w:p>
    <w:p w14:paraId="1A24A81F" w14:textId="77777777" w:rsidR="0037416C" w:rsidRDefault="0037416C" w:rsidP="0037416C">
      <w:pPr>
        <w:widowControl/>
        <w:jc w:val="center"/>
        <w:rPr>
          <w:rFonts w:ascii="Times New Roman" w:hAnsi="Times New Roman"/>
          <w:b/>
        </w:rPr>
      </w:pPr>
    </w:p>
    <w:p w14:paraId="0B526AA2" w14:textId="77777777" w:rsidR="0037416C" w:rsidRPr="006E4F58" w:rsidRDefault="0037416C" w:rsidP="0037416C">
      <w:pPr>
        <w:widowControl/>
        <w:jc w:val="center"/>
        <w:rPr>
          <w:rFonts w:ascii="Times New Roman" w:hAnsi="Times New Roman"/>
          <w:b/>
        </w:rPr>
      </w:pPr>
      <w:r>
        <w:rPr>
          <w:rFonts w:ascii="Times New Roman" w:hAnsi="Times New Roman"/>
          <w:b/>
        </w:rPr>
        <w:t xml:space="preserve">RFP </w:t>
      </w:r>
      <w:r w:rsidR="009D40DB">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B2C83">
        <w:rPr>
          <w:rFonts w:ascii="Times New Roman" w:hAnsi="Times New Roman"/>
          <w:b/>
        </w:rPr>
        <w:t>N</w:t>
      </w:r>
    </w:p>
    <w:p w14:paraId="73D17342" w14:textId="77777777" w:rsidR="00B669BE" w:rsidRDefault="00B669BE" w:rsidP="00B669BE">
      <w:pPr>
        <w:tabs>
          <w:tab w:val="left" w:pos="1950"/>
        </w:tabs>
      </w:pPr>
    </w:p>
    <w:p w14:paraId="453FA3D6" w14:textId="77777777" w:rsidR="0037416C" w:rsidRDefault="0037416C" w:rsidP="00B669BE">
      <w:pPr>
        <w:tabs>
          <w:tab w:val="left" w:pos="1950"/>
        </w:tabs>
      </w:pPr>
    </w:p>
    <w:p w14:paraId="357D2222" w14:textId="77777777" w:rsidR="0037416C" w:rsidRDefault="0037416C" w:rsidP="00B669BE">
      <w:pPr>
        <w:tabs>
          <w:tab w:val="left" w:pos="1950"/>
        </w:tabs>
      </w:pPr>
    </w:p>
    <w:p w14:paraId="1C934094" w14:textId="77777777" w:rsidR="0037416C" w:rsidRDefault="0037416C" w:rsidP="00B669BE">
      <w:pPr>
        <w:tabs>
          <w:tab w:val="left" w:pos="1950"/>
        </w:tabs>
      </w:pPr>
    </w:p>
    <w:p w14:paraId="58213984" w14:textId="77777777" w:rsidR="0037416C" w:rsidRDefault="0037416C" w:rsidP="00B669BE">
      <w:pPr>
        <w:tabs>
          <w:tab w:val="left" w:pos="1950"/>
        </w:tabs>
      </w:pPr>
    </w:p>
    <w:p w14:paraId="0DA86F4C" w14:textId="77777777" w:rsidR="0037416C" w:rsidRDefault="0037416C" w:rsidP="00B669BE">
      <w:pPr>
        <w:tabs>
          <w:tab w:val="left" w:pos="1950"/>
        </w:tabs>
      </w:pPr>
    </w:p>
    <w:p w14:paraId="11C27122" w14:textId="77777777" w:rsidR="0037416C" w:rsidRDefault="0037416C" w:rsidP="00B669BE">
      <w:pPr>
        <w:tabs>
          <w:tab w:val="left" w:pos="1950"/>
        </w:tabs>
      </w:pPr>
    </w:p>
    <w:p w14:paraId="6B7AD381" w14:textId="77777777" w:rsidR="0037416C" w:rsidRDefault="0037416C" w:rsidP="00B669BE">
      <w:pPr>
        <w:tabs>
          <w:tab w:val="left" w:pos="1950"/>
        </w:tabs>
      </w:pPr>
    </w:p>
    <w:p w14:paraId="6210F7DE" w14:textId="77777777" w:rsidR="0037416C" w:rsidRDefault="0037416C" w:rsidP="00B669BE">
      <w:pPr>
        <w:tabs>
          <w:tab w:val="left" w:pos="1950"/>
        </w:tabs>
      </w:pPr>
    </w:p>
    <w:p w14:paraId="4001F12A" w14:textId="77777777" w:rsidR="0037416C" w:rsidRDefault="0037416C" w:rsidP="00B669BE">
      <w:pPr>
        <w:tabs>
          <w:tab w:val="left" w:pos="1950"/>
        </w:tabs>
      </w:pPr>
    </w:p>
    <w:p w14:paraId="258DB938" w14:textId="77777777" w:rsidR="0037416C" w:rsidRDefault="0037416C" w:rsidP="00B669BE">
      <w:pPr>
        <w:tabs>
          <w:tab w:val="left" w:pos="1950"/>
        </w:tabs>
      </w:pPr>
    </w:p>
    <w:p w14:paraId="49074E78" w14:textId="77777777" w:rsidR="0037416C" w:rsidRDefault="0037416C" w:rsidP="00B669BE">
      <w:pPr>
        <w:tabs>
          <w:tab w:val="left" w:pos="1950"/>
        </w:tabs>
      </w:pPr>
    </w:p>
    <w:p w14:paraId="385A231E" w14:textId="77777777" w:rsidR="0037416C" w:rsidRDefault="0037416C" w:rsidP="00B669BE">
      <w:pPr>
        <w:tabs>
          <w:tab w:val="left" w:pos="1950"/>
        </w:tabs>
      </w:pPr>
    </w:p>
    <w:p w14:paraId="75020159" w14:textId="77777777" w:rsidR="0037416C" w:rsidRDefault="0037416C" w:rsidP="00B669BE">
      <w:pPr>
        <w:tabs>
          <w:tab w:val="left" w:pos="1950"/>
        </w:tabs>
      </w:pPr>
    </w:p>
    <w:p w14:paraId="68FAB029" w14:textId="77777777" w:rsidR="0037416C" w:rsidRDefault="0037416C" w:rsidP="00B669BE">
      <w:pPr>
        <w:tabs>
          <w:tab w:val="left" w:pos="1950"/>
        </w:tabs>
      </w:pPr>
    </w:p>
    <w:p w14:paraId="74450668" w14:textId="77777777" w:rsidR="0037416C" w:rsidRDefault="0037416C" w:rsidP="00B669BE">
      <w:pPr>
        <w:tabs>
          <w:tab w:val="left" w:pos="1950"/>
        </w:tabs>
      </w:pPr>
    </w:p>
    <w:p w14:paraId="1713CB1B" w14:textId="77777777" w:rsidR="0037416C" w:rsidRDefault="0037416C" w:rsidP="00B669BE">
      <w:pPr>
        <w:tabs>
          <w:tab w:val="left" w:pos="1950"/>
        </w:tabs>
      </w:pPr>
    </w:p>
    <w:p w14:paraId="6D638015" w14:textId="77777777" w:rsidR="0037416C" w:rsidRDefault="0037416C" w:rsidP="00B669BE">
      <w:pPr>
        <w:tabs>
          <w:tab w:val="left" w:pos="1950"/>
        </w:tabs>
      </w:pPr>
    </w:p>
    <w:p w14:paraId="1D358517" w14:textId="77777777" w:rsidR="0037416C" w:rsidRDefault="0037416C" w:rsidP="00B669BE">
      <w:pPr>
        <w:tabs>
          <w:tab w:val="left" w:pos="1950"/>
        </w:tabs>
      </w:pPr>
    </w:p>
    <w:p w14:paraId="293F86B8" w14:textId="77777777" w:rsidR="0037416C" w:rsidRDefault="0037416C" w:rsidP="00B669BE">
      <w:pPr>
        <w:tabs>
          <w:tab w:val="left" w:pos="1950"/>
        </w:tabs>
      </w:pPr>
    </w:p>
    <w:p w14:paraId="051FFFA3" w14:textId="77777777" w:rsidR="0037416C" w:rsidRDefault="0037416C" w:rsidP="00B669BE">
      <w:pPr>
        <w:tabs>
          <w:tab w:val="left" w:pos="1950"/>
        </w:tabs>
      </w:pPr>
    </w:p>
    <w:p w14:paraId="379ECBEF" w14:textId="77777777" w:rsidR="0037416C" w:rsidRDefault="0037416C" w:rsidP="00B669BE">
      <w:pPr>
        <w:tabs>
          <w:tab w:val="left" w:pos="1950"/>
        </w:tabs>
      </w:pPr>
    </w:p>
    <w:p w14:paraId="620260BF" w14:textId="77777777" w:rsidR="0037416C" w:rsidRDefault="0037416C" w:rsidP="00B669BE">
      <w:pPr>
        <w:tabs>
          <w:tab w:val="left" w:pos="1950"/>
        </w:tabs>
      </w:pPr>
    </w:p>
    <w:p w14:paraId="10465FD3" w14:textId="77777777" w:rsidR="0037416C" w:rsidRDefault="0037416C" w:rsidP="00B669BE">
      <w:pPr>
        <w:tabs>
          <w:tab w:val="left" w:pos="1950"/>
        </w:tabs>
      </w:pPr>
    </w:p>
    <w:p w14:paraId="76D6CC5C" w14:textId="77777777" w:rsidR="0037416C" w:rsidRDefault="0037416C" w:rsidP="00B669BE">
      <w:pPr>
        <w:tabs>
          <w:tab w:val="left" w:pos="1950"/>
        </w:tabs>
      </w:pPr>
    </w:p>
    <w:p w14:paraId="296AD3CB" w14:textId="77777777" w:rsidR="0037416C" w:rsidRDefault="0037416C" w:rsidP="00B669BE">
      <w:pPr>
        <w:tabs>
          <w:tab w:val="left" w:pos="1950"/>
        </w:tabs>
      </w:pPr>
    </w:p>
    <w:p w14:paraId="024BDBA8" w14:textId="77777777" w:rsidR="0037416C" w:rsidRDefault="0037416C" w:rsidP="00B669BE">
      <w:pPr>
        <w:tabs>
          <w:tab w:val="left" w:pos="1950"/>
        </w:tabs>
      </w:pPr>
    </w:p>
    <w:p w14:paraId="33366565" w14:textId="77777777" w:rsidR="0037416C" w:rsidRDefault="0037416C" w:rsidP="00B669BE">
      <w:pPr>
        <w:tabs>
          <w:tab w:val="left" w:pos="1950"/>
        </w:tabs>
      </w:pPr>
    </w:p>
    <w:p w14:paraId="48DC915C" w14:textId="77777777" w:rsidR="0037416C" w:rsidRDefault="0037416C" w:rsidP="00B669BE">
      <w:pPr>
        <w:tabs>
          <w:tab w:val="left" w:pos="1950"/>
        </w:tabs>
      </w:pPr>
    </w:p>
    <w:p w14:paraId="50C153B5" w14:textId="77777777" w:rsidR="0037416C" w:rsidRDefault="0037416C" w:rsidP="00B669BE">
      <w:pPr>
        <w:tabs>
          <w:tab w:val="left" w:pos="1950"/>
        </w:tabs>
      </w:pPr>
    </w:p>
    <w:p w14:paraId="23B52611" w14:textId="77777777" w:rsidR="0037416C" w:rsidRPr="004E3B63" w:rsidRDefault="0037416C" w:rsidP="0037416C">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EC02C4">
        <w:rPr>
          <w:rFonts w:ascii="Times New Roman" w:hAnsi="Times New Roman"/>
          <w:b/>
        </w:rPr>
        <w:t>ASA-</w:t>
      </w:r>
      <w:r w:rsidR="00190F69">
        <w:rPr>
          <w:rFonts w:ascii="Times New Roman" w:hAnsi="Times New Roman"/>
          <w:b/>
        </w:rPr>
        <w:t>21-66603</w:t>
      </w:r>
    </w:p>
    <w:p w14:paraId="77820F72" w14:textId="77777777" w:rsidR="0037416C" w:rsidRDefault="0037416C" w:rsidP="0037416C">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53978E3C" w14:textId="77777777" w:rsidR="0037416C" w:rsidRDefault="0037416C" w:rsidP="0037416C">
      <w:pPr>
        <w:jc w:val="center"/>
        <w:rPr>
          <w:rFonts w:ascii="Times New Roman" w:hAnsi="Times New Roman"/>
          <w:b/>
        </w:rPr>
      </w:pPr>
      <w:r>
        <w:rPr>
          <w:rFonts w:ascii="Times New Roman" w:hAnsi="Times New Roman"/>
          <w:b/>
        </w:rPr>
        <w:t xml:space="preserve">Exhibit G – Agency Privacy Requirements for NCJ Justice Applicants </w:t>
      </w:r>
    </w:p>
    <w:p w14:paraId="78387D85" w14:textId="77777777" w:rsidR="0037416C" w:rsidRDefault="0037416C" w:rsidP="0037416C">
      <w:pPr>
        <w:jc w:val="center"/>
        <w:rPr>
          <w:rFonts w:ascii="Times New Roman" w:hAnsi="Times New Roman"/>
          <w:b/>
        </w:rPr>
      </w:pPr>
    </w:p>
    <w:p w14:paraId="2A343C79" w14:textId="77777777" w:rsidR="0037416C" w:rsidRDefault="0037416C" w:rsidP="0037416C">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3100A9D3" w14:textId="77777777" w:rsidR="0037416C" w:rsidRDefault="0037416C" w:rsidP="0037416C">
      <w:pPr>
        <w:widowControl/>
        <w:jc w:val="center"/>
        <w:rPr>
          <w:rFonts w:ascii="Times New Roman" w:hAnsi="Times New Roman"/>
          <w:b/>
        </w:rPr>
      </w:pPr>
    </w:p>
    <w:p w14:paraId="017FE284" w14:textId="77777777" w:rsidR="0037416C" w:rsidRDefault="0037416C" w:rsidP="0037416C">
      <w:pPr>
        <w:widowControl/>
        <w:jc w:val="center"/>
        <w:rPr>
          <w:rFonts w:ascii="Times New Roman" w:hAnsi="Times New Roman"/>
          <w:b/>
        </w:rPr>
      </w:pPr>
    </w:p>
    <w:p w14:paraId="222193C8" w14:textId="77777777" w:rsidR="0037416C" w:rsidRDefault="0037416C" w:rsidP="0037416C">
      <w:pPr>
        <w:widowControl/>
        <w:jc w:val="center"/>
        <w:rPr>
          <w:rFonts w:ascii="Times New Roman" w:hAnsi="Times New Roman"/>
          <w:b/>
        </w:rPr>
      </w:pPr>
    </w:p>
    <w:p w14:paraId="7D2F317A" w14:textId="77777777" w:rsidR="0037416C" w:rsidRDefault="0037416C" w:rsidP="0037416C">
      <w:pPr>
        <w:widowControl/>
        <w:jc w:val="center"/>
        <w:rPr>
          <w:rFonts w:ascii="Times New Roman" w:hAnsi="Times New Roman"/>
          <w:b/>
        </w:rPr>
      </w:pPr>
    </w:p>
    <w:p w14:paraId="168A0827" w14:textId="77777777" w:rsidR="0037416C" w:rsidRDefault="0037416C" w:rsidP="0037416C">
      <w:pPr>
        <w:widowControl/>
        <w:jc w:val="center"/>
        <w:rPr>
          <w:rFonts w:ascii="Times New Roman" w:hAnsi="Times New Roman"/>
          <w:b/>
        </w:rPr>
      </w:pPr>
    </w:p>
    <w:p w14:paraId="48676E8C" w14:textId="77777777" w:rsidR="0037416C" w:rsidRDefault="0037416C" w:rsidP="0037416C">
      <w:pPr>
        <w:widowControl/>
        <w:jc w:val="center"/>
        <w:rPr>
          <w:rFonts w:ascii="Times New Roman" w:hAnsi="Times New Roman"/>
          <w:b/>
        </w:rPr>
      </w:pPr>
    </w:p>
    <w:p w14:paraId="4308DB68" w14:textId="77777777" w:rsidR="0037416C" w:rsidRDefault="0037416C" w:rsidP="0037416C">
      <w:pPr>
        <w:widowControl/>
        <w:jc w:val="center"/>
        <w:rPr>
          <w:rFonts w:ascii="Times New Roman" w:hAnsi="Times New Roman"/>
          <w:b/>
        </w:rPr>
      </w:pPr>
    </w:p>
    <w:p w14:paraId="45D609DC" w14:textId="77777777" w:rsidR="0037416C" w:rsidRPr="006E4F58" w:rsidRDefault="0037416C" w:rsidP="0037416C">
      <w:pPr>
        <w:widowControl/>
        <w:jc w:val="center"/>
        <w:rPr>
          <w:rFonts w:ascii="Times New Roman" w:hAnsi="Times New Roman"/>
          <w:b/>
        </w:rPr>
      </w:pPr>
      <w:r>
        <w:rPr>
          <w:rFonts w:ascii="Times New Roman" w:hAnsi="Times New Roman"/>
          <w:b/>
        </w:rPr>
        <w:t xml:space="preserve">RFP </w:t>
      </w:r>
      <w:r w:rsidR="00EC02C4">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B2C83">
        <w:rPr>
          <w:rFonts w:ascii="Times New Roman" w:hAnsi="Times New Roman"/>
          <w:b/>
        </w:rPr>
        <w:t>O</w:t>
      </w:r>
    </w:p>
    <w:p w14:paraId="3F451809" w14:textId="77777777" w:rsidR="0037416C" w:rsidRDefault="0037416C" w:rsidP="00B669BE">
      <w:pPr>
        <w:tabs>
          <w:tab w:val="left" w:pos="1950"/>
        </w:tabs>
      </w:pPr>
    </w:p>
    <w:p w14:paraId="58B7E650" w14:textId="77777777" w:rsidR="008666B9" w:rsidRDefault="008666B9" w:rsidP="00B669BE">
      <w:pPr>
        <w:tabs>
          <w:tab w:val="left" w:pos="1950"/>
        </w:tabs>
      </w:pPr>
    </w:p>
    <w:p w14:paraId="220B6B1F" w14:textId="77777777" w:rsidR="008666B9" w:rsidRDefault="008666B9" w:rsidP="00B669BE">
      <w:pPr>
        <w:tabs>
          <w:tab w:val="left" w:pos="1950"/>
        </w:tabs>
      </w:pPr>
    </w:p>
    <w:p w14:paraId="2B1958DB" w14:textId="77777777" w:rsidR="008666B9" w:rsidRDefault="008666B9" w:rsidP="00B669BE">
      <w:pPr>
        <w:tabs>
          <w:tab w:val="left" w:pos="1950"/>
        </w:tabs>
      </w:pPr>
    </w:p>
    <w:p w14:paraId="0672A62C" w14:textId="77777777" w:rsidR="008666B9" w:rsidRDefault="008666B9" w:rsidP="00B669BE">
      <w:pPr>
        <w:tabs>
          <w:tab w:val="left" w:pos="1950"/>
        </w:tabs>
      </w:pPr>
    </w:p>
    <w:p w14:paraId="775DACF0" w14:textId="77777777" w:rsidR="008666B9" w:rsidRDefault="008666B9" w:rsidP="00B669BE">
      <w:pPr>
        <w:tabs>
          <w:tab w:val="left" w:pos="1950"/>
        </w:tabs>
      </w:pPr>
    </w:p>
    <w:p w14:paraId="5FC073EA" w14:textId="77777777" w:rsidR="008666B9" w:rsidRDefault="008666B9" w:rsidP="00B669BE">
      <w:pPr>
        <w:tabs>
          <w:tab w:val="left" w:pos="1950"/>
        </w:tabs>
      </w:pPr>
    </w:p>
    <w:p w14:paraId="752BB43E" w14:textId="77777777" w:rsidR="008666B9" w:rsidRDefault="008666B9" w:rsidP="00B669BE">
      <w:pPr>
        <w:tabs>
          <w:tab w:val="left" w:pos="1950"/>
        </w:tabs>
      </w:pPr>
    </w:p>
    <w:p w14:paraId="28AE9F5E" w14:textId="77777777" w:rsidR="008666B9" w:rsidRDefault="008666B9" w:rsidP="00B669BE">
      <w:pPr>
        <w:tabs>
          <w:tab w:val="left" w:pos="1950"/>
        </w:tabs>
      </w:pPr>
    </w:p>
    <w:p w14:paraId="4E24A1E7" w14:textId="77777777" w:rsidR="008666B9" w:rsidRDefault="008666B9" w:rsidP="00B669BE">
      <w:pPr>
        <w:tabs>
          <w:tab w:val="left" w:pos="1950"/>
        </w:tabs>
      </w:pPr>
    </w:p>
    <w:p w14:paraId="6E640311" w14:textId="77777777" w:rsidR="008666B9" w:rsidRDefault="008666B9" w:rsidP="00B669BE">
      <w:pPr>
        <w:tabs>
          <w:tab w:val="left" w:pos="1950"/>
        </w:tabs>
      </w:pPr>
    </w:p>
    <w:p w14:paraId="0DD68F73" w14:textId="77777777" w:rsidR="008666B9" w:rsidRDefault="008666B9" w:rsidP="00B669BE">
      <w:pPr>
        <w:tabs>
          <w:tab w:val="left" w:pos="1950"/>
        </w:tabs>
      </w:pPr>
    </w:p>
    <w:p w14:paraId="7B49F462" w14:textId="77777777" w:rsidR="008666B9" w:rsidRDefault="008666B9" w:rsidP="00B669BE">
      <w:pPr>
        <w:tabs>
          <w:tab w:val="left" w:pos="1950"/>
        </w:tabs>
      </w:pPr>
    </w:p>
    <w:p w14:paraId="5F3149FD" w14:textId="77777777" w:rsidR="008666B9" w:rsidRDefault="008666B9" w:rsidP="00B669BE">
      <w:pPr>
        <w:tabs>
          <w:tab w:val="left" w:pos="1950"/>
        </w:tabs>
      </w:pPr>
    </w:p>
    <w:p w14:paraId="00F04874" w14:textId="77777777" w:rsidR="008666B9" w:rsidRDefault="008666B9" w:rsidP="00B669BE">
      <w:pPr>
        <w:tabs>
          <w:tab w:val="left" w:pos="1950"/>
        </w:tabs>
      </w:pPr>
    </w:p>
    <w:p w14:paraId="1D183FF1" w14:textId="77777777" w:rsidR="008666B9" w:rsidRDefault="008666B9" w:rsidP="00B669BE">
      <w:pPr>
        <w:tabs>
          <w:tab w:val="left" w:pos="1950"/>
        </w:tabs>
      </w:pPr>
    </w:p>
    <w:p w14:paraId="4659C410" w14:textId="77777777" w:rsidR="008666B9" w:rsidRDefault="008666B9" w:rsidP="00B669BE">
      <w:pPr>
        <w:tabs>
          <w:tab w:val="left" w:pos="1950"/>
        </w:tabs>
      </w:pPr>
    </w:p>
    <w:p w14:paraId="7CC3720A" w14:textId="77777777" w:rsidR="008666B9" w:rsidRDefault="008666B9" w:rsidP="00B669BE">
      <w:pPr>
        <w:tabs>
          <w:tab w:val="left" w:pos="1950"/>
        </w:tabs>
      </w:pPr>
    </w:p>
    <w:p w14:paraId="70FAD215" w14:textId="77777777" w:rsidR="008666B9" w:rsidRDefault="008666B9" w:rsidP="00B669BE">
      <w:pPr>
        <w:tabs>
          <w:tab w:val="left" w:pos="1950"/>
        </w:tabs>
      </w:pPr>
    </w:p>
    <w:p w14:paraId="615A518F" w14:textId="77777777" w:rsidR="008666B9" w:rsidRDefault="008666B9" w:rsidP="00B669BE">
      <w:pPr>
        <w:tabs>
          <w:tab w:val="left" w:pos="1950"/>
        </w:tabs>
      </w:pPr>
    </w:p>
    <w:p w14:paraId="60F7C45F" w14:textId="77777777" w:rsidR="008666B9" w:rsidRDefault="008666B9" w:rsidP="00B669BE">
      <w:pPr>
        <w:tabs>
          <w:tab w:val="left" w:pos="1950"/>
        </w:tabs>
      </w:pPr>
    </w:p>
    <w:p w14:paraId="1C356028" w14:textId="77777777" w:rsidR="008666B9" w:rsidRDefault="008666B9" w:rsidP="00B669BE">
      <w:pPr>
        <w:tabs>
          <w:tab w:val="left" w:pos="1950"/>
        </w:tabs>
      </w:pPr>
    </w:p>
    <w:p w14:paraId="46B6AABC" w14:textId="77777777" w:rsidR="008666B9" w:rsidRDefault="008666B9" w:rsidP="00B669BE">
      <w:pPr>
        <w:tabs>
          <w:tab w:val="left" w:pos="1950"/>
        </w:tabs>
      </w:pPr>
    </w:p>
    <w:p w14:paraId="68C0BDB8" w14:textId="77777777" w:rsidR="008666B9" w:rsidRDefault="008666B9" w:rsidP="00B669BE">
      <w:pPr>
        <w:tabs>
          <w:tab w:val="left" w:pos="1950"/>
        </w:tabs>
      </w:pPr>
    </w:p>
    <w:p w14:paraId="453B2A5D" w14:textId="77777777" w:rsidR="008666B9" w:rsidRDefault="008666B9" w:rsidP="00B669BE">
      <w:pPr>
        <w:tabs>
          <w:tab w:val="left" w:pos="1950"/>
        </w:tabs>
      </w:pPr>
    </w:p>
    <w:p w14:paraId="09D5088E" w14:textId="77777777" w:rsidR="008666B9" w:rsidRDefault="008666B9" w:rsidP="00B669BE">
      <w:pPr>
        <w:tabs>
          <w:tab w:val="left" w:pos="1950"/>
        </w:tabs>
      </w:pPr>
    </w:p>
    <w:p w14:paraId="4CB5F019" w14:textId="77777777" w:rsidR="008666B9" w:rsidRDefault="008666B9" w:rsidP="00B669BE">
      <w:pPr>
        <w:tabs>
          <w:tab w:val="left" w:pos="1950"/>
        </w:tabs>
      </w:pPr>
    </w:p>
    <w:p w14:paraId="7AC8D7FA" w14:textId="77777777" w:rsidR="008666B9" w:rsidRDefault="008666B9" w:rsidP="00B669BE">
      <w:pPr>
        <w:tabs>
          <w:tab w:val="left" w:pos="1950"/>
        </w:tabs>
      </w:pPr>
    </w:p>
    <w:p w14:paraId="06129D6A" w14:textId="77777777" w:rsidR="008666B9" w:rsidRDefault="008666B9" w:rsidP="00B669BE">
      <w:pPr>
        <w:tabs>
          <w:tab w:val="left" w:pos="1950"/>
        </w:tabs>
      </w:pPr>
    </w:p>
    <w:p w14:paraId="132DAE46" w14:textId="77777777" w:rsidR="008666B9" w:rsidRDefault="008666B9" w:rsidP="00B669BE">
      <w:pPr>
        <w:tabs>
          <w:tab w:val="left" w:pos="1950"/>
        </w:tabs>
      </w:pPr>
    </w:p>
    <w:p w14:paraId="5A8360D6" w14:textId="77777777" w:rsidR="008666B9" w:rsidRPr="004E3B63" w:rsidRDefault="008666B9" w:rsidP="008666B9">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EC02C4">
        <w:rPr>
          <w:rFonts w:ascii="Times New Roman" w:hAnsi="Times New Roman"/>
          <w:b/>
        </w:rPr>
        <w:t>ASA-</w:t>
      </w:r>
      <w:r w:rsidR="00190F69">
        <w:rPr>
          <w:rFonts w:ascii="Times New Roman" w:hAnsi="Times New Roman"/>
          <w:b/>
        </w:rPr>
        <w:t>21-66603</w:t>
      </w:r>
    </w:p>
    <w:p w14:paraId="7D26CE6D" w14:textId="77777777" w:rsidR="008666B9" w:rsidRDefault="008666B9" w:rsidP="008666B9">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54CA1FE3" w14:textId="77777777" w:rsidR="008666B9" w:rsidRDefault="008666B9" w:rsidP="008666B9">
      <w:pPr>
        <w:jc w:val="center"/>
        <w:rPr>
          <w:rFonts w:ascii="Times New Roman" w:hAnsi="Times New Roman"/>
          <w:b/>
        </w:rPr>
      </w:pPr>
      <w:r>
        <w:rPr>
          <w:rFonts w:ascii="Times New Roman" w:hAnsi="Times New Roman"/>
          <w:b/>
        </w:rPr>
        <w:t xml:space="preserve">Exhibit </w:t>
      </w:r>
      <w:r w:rsidR="0005790E">
        <w:rPr>
          <w:rFonts w:ascii="Times New Roman" w:hAnsi="Times New Roman"/>
          <w:b/>
        </w:rPr>
        <w:t>H</w:t>
      </w:r>
      <w:r>
        <w:rPr>
          <w:rFonts w:ascii="Times New Roman" w:hAnsi="Times New Roman"/>
          <w:b/>
        </w:rPr>
        <w:t xml:space="preserve"> Noncriminal Justice Applicant’s Privacy Rights </w:t>
      </w:r>
    </w:p>
    <w:p w14:paraId="69361DB5" w14:textId="77777777" w:rsidR="008666B9" w:rsidRDefault="008666B9" w:rsidP="008666B9">
      <w:pPr>
        <w:jc w:val="center"/>
        <w:rPr>
          <w:rFonts w:ascii="Times New Roman" w:hAnsi="Times New Roman"/>
          <w:b/>
        </w:rPr>
      </w:pPr>
    </w:p>
    <w:p w14:paraId="5C1E8537" w14:textId="77777777" w:rsidR="008666B9" w:rsidRDefault="008666B9" w:rsidP="008666B9">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19E96E5E" w14:textId="77777777" w:rsidR="008666B9" w:rsidRDefault="008666B9" w:rsidP="008666B9">
      <w:pPr>
        <w:widowControl/>
        <w:jc w:val="center"/>
        <w:rPr>
          <w:rFonts w:ascii="Times New Roman" w:hAnsi="Times New Roman"/>
          <w:b/>
        </w:rPr>
      </w:pPr>
    </w:p>
    <w:p w14:paraId="2B3BC864" w14:textId="77777777" w:rsidR="008666B9" w:rsidRDefault="008666B9" w:rsidP="008666B9">
      <w:pPr>
        <w:widowControl/>
        <w:jc w:val="center"/>
        <w:rPr>
          <w:rFonts w:ascii="Times New Roman" w:hAnsi="Times New Roman"/>
          <w:b/>
        </w:rPr>
      </w:pPr>
    </w:p>
    <w:p w14:paraId="2F837FAB" w14:textId="77777777" w:rsidR="008666B9" w:rsidRDefault="008666B9" w:rsidP="008666B9">
      <w:pPr>
        <w:widowControl/>
        <w:jc w:val="center"/>
        <w:rPr>
          <w:rFonts w:ascii="Times New Roman" w:hAnsi="Times New Roman"/>
          <w:b/>
        </w:rPr>
      </w:pPr>
    </w:p>
    <w:p w14:paraId="62C586B4" w14:textId="77777777" w:rsidR="008666B9" w:rsidRDefault="008666B9" w:rsidP="008666B9">
      <w:pPr>
        <w:widowControl/>
        <w:jc w:val="center"/>
        <w:rPr>
          <w:rFonts w:ascii="Times New Roman" w:hAnsi="Times New Roman"/>
          <w:b/>
        </w:rPr>
      </w:pPr>
    </w:p>
    <w:p w14:paraId="4ECDA173" w14:textId="77777777" w:rsidR="008666B9" w:rsidRDefault="008666B9" w:rsidP="008666B9">
      <w:pPr>
        <w:widowControl/>
        <w:jc w:val="center"/>
        <w:rPr>
          <w:rFonts w:ascii="Times New Roman" w:hAnsi="Times New Roman"/>
          <w:b/>
        </w:rPr>
      </w:pPr>
    </w:p>
    <w:p w14:paraId="41B78E7F" w14:textId="77777777" w:rsidR="008666B9" w:rsidRDefault="008666B9" w:rsidP="008666B9">
      <w:pPr>
        <w:widowControl/>
        <w:jc w:val="center"/>
        <w:rPr>
          <w:rFonts w:ascii="Times New Roman" w:hAnsi="Times New Roman"/>
          <w:b/>
        </w:rPr>
      </w:pPr>
    </w:p>
    <w:p w14:paraId="39E2702F" w14:textId="77777777" w:rsidR="008666B9" w:rsidRDefault="008666B9" w:rsidP="008666B9">
      <w:pPr>
        <w:widowControl/>
        <w:jc w:val="center"/>
        <w:rPr>
          <w:rFonts w:ascii="Times New Roman" w:hAnsi="Times New Roman"/>
          <w:b/>
        </w:rPr>
      </w:pPr>
    </w:p>
    <w:p w14:paraId="3EF690F1" w14:textId="77777777" w:rsidR="008666B9" w:rsidRPr="006E4F58" w:rsidRDefault="008666B9" w:rsidP="008666B9">
      <w:pPr>
        <w:widowControl/>
        <w:jc w:val="center"/>
        <w:rPr>
          <w:rFonts w:ascii="Times New Roman" w:hAnsi="Times New Roman"/>
          <w:b/>
        </w:rPr>
      </w:pPr>
      <w:r>
        <w:rPr>
          <w:rFonts w:ascii="Times New Roman" w:hAnsi="Times New Roman"/>
          <w:b/>
        </w:rPr>
        <w:t xml:space="preserve">RFP </w:t>
      </w:r>
      <w:r w:rsidR="00EC02C4">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B2C83">
        <w:rPr>
          <w:rFonts w:ascii="Times New Roman" w:hAnsi="Times New Roman"/>
          <w:b/>
        </w:rPr>
        <w:t>P</w:t>
      </w:r>
    </w:p>
    <w:p w14:paraId="14234D89" w14:textId="77777777" w:rsidR="008666B9" w:rsidRDefault="008666B9" w:rsidP="00B669BE">
      <w:pPr>
        <w:tabs>
          <w:tab w:val="left" w:pos="1950"/>
        </w:tabs>
      </w:pPr>
    </w:p>
    <w:p w14:paraId="29624E66" w14:textId="77777777" w:rsidR="00DB251C" w:rsidRDefault="00DB251C" w:rsidP="00B669BE">
      <w:pPr>
        <w:tabs>
          <w:tab w:val="left" w:pos="1950"/>
        </w:tabs>
      </w:pPr>
    </w:p>
    <w:p w14:paraId="3B66596D" w14:textId="77777777" w:rsidR="00DB251C" w:rsidRDefault="00DB251C" w:rsidP="00B669BE">
      <w:pPr>
        <w:tabs>
          <w:tab w:val="left" w:pos="1950"/>
        </w:tabs>
      </w:pPr>
    </w:p>
    <w:p w14:paraId="6081712E" w14:textId="77777777" w:rsidR="00DB251C" w:rsidRDefault="00DB251C" w:rsidP="00B669BE">
      <w:pPr>
        <w:tabs>
          <w:tab w:val="left" w:pos="1950"/>
        </w:tabs>
      </w:pPr>
    </w:p>
    <w:p w14:paraId="60DFCF98" w14:textId="77777777" w:rsidR="00DB251C" w:rsidRDefault="00DB251C" w:rsidP="00B669BE">
      <w:pPr>
        <w:tabs>
          <w:tab w:val="left" w:pos="1950"/>
        </w:tabs>
      </w:pPr>
    </w:p>
    <w:p w14:paraId="052BEAEA" w14:textId="77777777" w:rsidR="00DB251C" w:rsidRDefault="00DB251C" w:rsidP="00B669BE">
      <w:pPr>
        <w:tabs>
          <w:tab w:val="left" w:pos="1950"/>
        </w:tabs>
      </w:pPr>
    </w:p>
    <w:p w14:paraId="00DFCDAE" w14:textId="77777777" w:rsidR="00DB251C" w:rsidRDefault="00DB251C" w:rsidP="00B669BE">
      <w:pPr>
        <w:tabs>
          <w:tab w:val="left" w:pos="1950"/>
        </w:tabs>
      </w:pPr>
    </w:p>
    <w:p w14:paraId="24E2484E" w14:textId="77777777" w:rsidR="00DB251C" w:rsidRDefault="00DB251C" w:rsidP="00B669BE">
      <w:pPr>
        <w:tabs>
          <w:tab w:val="left" w:pos="1950"/>
        </w:tabs>
      </w:pPr>
    </w:p>
    <w:p w14:paraId="17FCA5BE" w14:textId="77777777" w:rsidR="00DB251C" w:rsidRDefault="00DB251C" w:rsidP="00B669BE">
      <w:pPr>
        <w:tabs>
          <w:tab w:val="left" w:pos="1950"/>
        </w:tabs>
      </w:pPr>
    </w:p>
    <w:p w14:paraId="526F1AFD" w14:textId="77777777" w:rsidR="00DB251C" w:rsidRDefault="00DB251C" w:rsidP="00B669BE">
      <w:pPr>
        <w:tabs>
          <w:tab w:val="left" w:pos="1950"/>
        </w:tabs>
      </w:pPr>
    </w:p>
    <w:p w14:paraId="0B6B3D82" w14:textId="77777777" w:rsidR="00DB251C" w:rsidRDefault="00DB251C" w:rsidP="00B669BE">
      <w:pPr>
        <w:tabs>
          <w:tab w:val="left" w:pos="1950"/>
        </w:tabs>
      </w:pPr>
    </w:p>
    <w:p w14:paraId="2C235B13" w14:textId="77777777" w:rsidR="00DB251C" w:rsidRDefault="00DB251C" w:rsidP="00B669BE">
      <w:pPr>
        <w:tabs>
          <w:tab w:val="left" w:pos="1950"/>
        </w:tabs>
      </w:pPr>
    </w:p>
    <w:p w14:paraId="6369C03E" w14:textId="77777777" w:rsidR="00DB251C" w:rsidRDefault="00DB251C" w:rsidP="00B669BE">
      <w:pPr>
        <w:tabs>
          <w:tab w:val="left" w:pos="1950"/>
        </w:tabs>
      </w:pPr>
    </w:p>
    <w:p w14:paraId="6B00EA48" w14:textId="77777777" w:rsidR="00DB251C" w:rsidRDefault="00DB251C" w:rsidP="00B669BE">
      <w:pPr>
        <w:tabs>
          <w:tab w:val="left" w:pos="1950"/>
        </w:tabs>
      </w:pPr>
    </w:p>
    <w:p w14:paraId="1D28AB3E" w14:textId="77777777" w:rsidR="00DB251C" w:rsidRDefault="00DB251C" w:rsidP="00B669BE">
      <w:pPr>
        <w:tabs>
          <w:tab w:val="left" w:pos="1950"/>
        </w:tabs>
      </w:pPr>
    </w:p>
    <w:p w14:paraId="3C3E3055" w14:textId="77777777" w:rsidR="00DB251C" w:rsidRDefault="00DB251C" w:rsidP="00B669BE">
      <w:pPr>
        <w:tabs>
          <w:tab w:val="left" w:pos="1950"/>
        </w:tabs>
      </w:pPr>
    </w:p>
    <w:p w14:paraId="38D0F94E" w14:textId="77777777" w:rsidR="00DB251C" w:rsidRDefault="00DB251C" w:rsidP="00B669BE">
      <w:pPr>
        <w:tabs>
          <w:tab w:val="left" w:pos="1950"/>
        </w:tabs>
      </w:pPr>
    </w:p>
    <w:p w14:paraId="43F909AA" w14:textId="77777777" w:rsidR="00DB251C" w:rsidRDefault="00DB251C" w:rsidP="00B669BE">
      <w:pPr>
        <w:tabs>
          <w:tab w:val="left" w:pos="1950"/>
        </w:tabs>
      </w:pPr>
    </w:p>
    <w:p w14:paraId="43F4A0EA" w14:textId="77777777" w:rsidR="00DB251C" w:rsidRDefault="00DB251C" w:rsidP="00B669BE">
      <w:pPr>
        <w:tabs>
          <w:tab w:val="left" w:pos="1950"/>
        </w:tabs>
      </w:pPr>
    </w:p>
    <w:p w14:paraId="1ACE08E7" w14:textId="77777777" w:rsidR="00DB251C" w:rsidRDefault="00DB251C" w:rsidP="00B669BE">
      <w:pPr>
        <w:tabs>
          <w:tab w:val="left" w:pos="1950"/>
        </w:tabs>
      </w:pPr>
    </w:p>
    <w:p w14:paraId="6D383BDD" w14:textId="77777777" w:rsidR="00DB251C" w:rsidRDefault="00DB251C" w:rsidP="00B669BE">
      <w:pPr>
        <w:tabs>
          <w:tab w:val="left" w:pos="1950"/>
        </w:tabs>
      </w:pPr>
    </w:p>
    <w:p w14:paraId="215D8519" w14:textId="77777777" w:rsidR="00DB251C" w:rsidRDefault="00DB251C" w:rsidP="00B669BE">
      <w:pPr>
        <w:tabs>
          <w:tab w:val="left" w:pos="1950"/>
        </w:tabs>
      </w:pPr>
    </w:p>
    <w:p w14:paraId="1BC7D4A5" w14:textId="77777777" w:rsidR="00DB251C" w:rsidRDefault="00DB251C" w:rsidP="00B669BE">
      <w:pPr>
        <w:tabs>
          <w:tab w:val="left" w:pos="1950"/>
        </w:tabs>
      </w:pPr>
    </w:p>
    <w:p w14:paraId="5C357922" w14:textId="77777777" w:rsidR="00DB251C" w:rsidRDefault="00DB251C" w:rsidP="00B669BE">
      <w:pPr>
        <w:tabs>
          <w:tab w:val="left" w:pos="1950"/>
        </w:tabs>
      </w:pPr>
    </w:p>
    <w:p w14:paraId="0A74FA3A" w14:textId="77777777" w:rsidR="00DB251C" w:rsidRDefault="00DB251C" w:rsidP="00B669BE">
      <w:pPr>
        <w:tabs>
          <w:tab w:val="left" w:pos="1950"/>
        </w:tabs>
      </w:pPr>
    </w:p>
    <w:p w14:paraId="44B033A0" w14:textId="77777777" w:rsidR="00DB251C" w:rsidRDefault="00DB251C" w:rsidP="00B669BE">
      <w:pPr>
        <w:tabs>
          <w:tab w:val="left" w:pos="1950"/>
        </w:tabs>
      </w:pPr>
    </w:p>
    <w:p w14:paraId="36B94F93" w14:textId="77777777" w:rsidR="00DB251C" w:rsidRDefault="00DB251C" w:rsidP="00B669BE">
      <w:pPr>
        <w:tabs>
          <w:tab w:val="left" w:pos="1950"/>
        </w:tabs>
      </w:pPr>
    </w:p>
    <w:p w14:paraId="7E2E9B0E" w14:textId="77777777" w:rsidR="00DB251C" w:rsidRDefault="00DB251C" w:rsidP="00B669BE">
      <w:pPr>
        <w:tabs>
          <w:tab w:val="left" w:pos="1950"/>
        </w:tabs>
      </w:pPr>
    </w:p>
    <w:p w14:paraId="5CFF746D" w14:textId="77777777" w:rsidR="00DB251C" w:rsidRDefault="00DB251C" w:rsidP="00B669BE">
      <w:pPr>
        <w:tabs>
          <w:tab w:val="left" w:pos="1950"/>
        </w:tabs>
      </w:pPr>
    </w:p>
    <w:p w14:paraId="4F225BAE" w14:textId="77777777" w:rsidR="00DB251C" w:rsidRDefault="00DB251C" w:rsidP="00B669BE">
      <w:pPr>
        <w:tabs>
          <w:tab w:val="left" w:pos="1950"/>
        </w:tabs>
      </w:pPr>
    </w:p>
    <w:p w14:paraId="7423F321" w14:textId="77777777" w:rsidR="00DB251C" w:rsidRPr="004E3B63" w:rsidRDefault="00DB251C" w:rsidP="00DB251C">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EC02C4">
        <w:rPr>
          <w:rFonts w:ascii="Times New Roman" w:hAnsi="Times New Roman"/>
          <w:b/>
        </w:rPr>
        <w:t>ASA-</w:t>
      </w:r>
      <w:r w:rsidR="00190F69">
        <w:rPr>
          <w:rFonts w:ascii="Times New Roman" w:hAnsi="Times New Roman"/>
          <w:b/>
        </w:rPr>
        <w:t>21-66603</w:t>
      </w:r>
    </w:p>
    <w:p w14:paraId="22333FC9" w14:textId="77777777" w:rsidR="00DB251C" w:rsidRDefault="00DB251C" w:rsidP="00DB251C">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2322D32B" w14:textId="77777777" w:rsidR="00DB251C" w:rsidRDefault="00DB251C" w:rsidP="00DB251C">
      <w:pPr>
        <w:jc w:val="center"/>
        <w:rPr>
          <w:rFonts w:ascii="Times New Roman" w:hAnsi="Times New Roman"/>
          <w:b/>
        </w:rPr>
      </w:pPr>
      <w:r>
        <w:rPr>
          <w:rFonts w:ascii="Times New Roman" w:hAnsi="Times New Roman"/>
          <w:b/>
        </w:rPr>
        <w:t xml:space="preserve">Exhibit I – </w:t>
      </w:r>
      <w:r w:rsidR="00C02F8A">
        <w:rPr>
          <w:rFonts w:ascii="Times New Roman" w:hAnsi="Times New Roman"/>
          <w:b/>
        </w:rPr>
        <w:t>Privacy Act Statement</w:t>
      </w:r>
    </w:p>
    <w:p w14:paraId="0A0BE799" w14:textId="77777777" w:rsidR="00DB251C" w:rsidRDefault="00DB251C" w:rsidP="00DB251C">
      <w:pPr>
        <w:jc w:val="center"/>
        <w:rPr>
          <w:rFonts w:ascii="Times New Roman" w:hAnsi="Times New Roman"/>
          <w:b/>
        </w:rPr>
      </w:pPr>
    </w:p>
    <w:p w14:paraId="05C09D4C" w14:textId="77777777" w:rsidR="00DB251C" w:rsidRDefault="00DB251C" w:rsidP="00DB251C">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495F0F60" w14:textId="77777777" w:rsidR="00DB251C" w:rsidRDefault="00DB251C" w:rsidP="00DB251C">
      <w:pPr>
        <w:widowControl/>
        <w:jc w:val="center"/>
        <w:rPr>
          <w:rFonts w:ascii="Times New Roman" w:hAnsi="Times New Roman"/>
          <w:b/>
        </w:rPr>
      </w:pPr>
    </w:p>
    <w:p w14:paraId="5EDDBA81" w14:textId="77777777" w:rsidR="00DB251C" w:rsidRDefault="00DB251C" w:rsidP="00DB251C">
      <w:pPr>
        <w:widowControl/>
        <w:jc w:val="center"/>
        <w:rPr>
          <w:rFonts w:ascii="Times New Roman" w:hAnsi="Times New Roman"/>
          <w:b/>
        </w:rPr>
      </w:pPr>
    </w:p>
    <w:p w14:paraId="7B48BE87" w14:textId="77777777" w:rsidR="00DB251C" w:rsidRDefault="00DB251C" w:rsidP="00DB251C">
      <w:pPr>
        <w:widowControl/>
        <w:jc w:val="center"/>
        <w:rPr>
          <w:rFonts w:ascii="Times New Roman" w:hAnsi="Times New Roman"/>
          <w:b/>
        </w:rPr>
      </w:pPr>
    </w:p>
    <w:p w14:paraId="30C22ED0" w14:textId="77777777" w:rsidR="00DB251C" w:rsidRDefault="00DB251C" w:rsidP="00DB251C">
      <w:pPr>
        <w:widowControl/>
        <w:jc w:val="center"/>
        <w:rPr>
          <w:rFonts w:ascii="Times New Roman" w:hAnsi="Times New Roman"/>
          <w:b/>
        </w:rPr>
      </w:pPr>
    </w:p>
    <w:p w14:paraId="248ABF73" w14:textId="77777777" w:rsidR="00DB251C" w:rsidRDefault="00DB251C" w:rsidP="00DB251C">
      <w:pPr>
        <w:widowControl/>
        <w:jc w:val="center"/>
        <w:rPr>
          <w:rFonts w:ascii="Times New Roman" w:hAnsi="Times New Roman"/>
          <w:b/>
        </w:rPr>
      </w:pPr>
    </w:p>
    <w:p w14:paraId="79DF691A" w14:textId="77777777" w:rsidR="00DB251C" w:rsidRDefault="00DB251C" w:rsidP="00DB251C">
      <w:pPr>
        <w:widowControl/>
        <w:jc w:val="center"/>
        <w:rPr>
          <w:rFonts w:ascii="Times New Roman" w:hAnsi="Times New Roman"/>
          <w:b/>
        </w:rPr>
      </w:pPr>
    </w:p>
    <w:p w14:paraId="0AD011D8" w14:textId="77777777" w:rsidR="00DB251C" w:rsidRDefault="00DB251C" w:rsidP="00DB251C">
      <w:pPr>
        <w:widowControl/>
        <w:jc w:val="center"/>
        <w:rPr>
          <w:rFonts w:ascii="Times New Roman" w:hAnsi="Times New Roman"/>
          <w:b/>
        </w:rPr>
      </w:pPr>
    </w:p>
    <w:p w14:paraId="6B4947A2" w14:textId="77777777" w:rsidR="00DB251C" w:rsidRPr="006E4F58" w:rsidRDefault="00DB251C" w:rsidP="00DB251C">
      <w:pPr>
        <w:widowControl/>
        <w:jc w:val="center"/>
        <w:rPr>
          <w:rFonts w:ascii="Times New Roman" w:hAnsi="Times New Roman"/>
          <w:b/>
        </w:rPr>
      </w:pPr>
      <w:r>
        <w:rPr>
          <w:rFonts w:ascii="Times New Roman" w:hAnsi="Times New Roman"/>
          <w:b/>
        </w:rPr>
        <w:t xml:space="preserve">RFP </w:t>
      </w:r>
      <w:r w:rsidR="00EC02C4">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B2C83">
        <w:rPr>
          <w:rFonts w:ascii="Times New Roman" w:hAnsi="Times New Roman"/>
          <w:b/>
        </w:rPr>
        <w:t>Q</w:t>
      </w:r>
    </w:p>
    <w:p w14:paraId="754E0C95" w14:textId="77777777" w:rsidR="00DB251C" w:rsidRDefault="00DB251C" w:rsidP="00B669BE">
      <w:pPr>
        <w:tabs>
          <w:tab w:val="left" w:pos="1950"/>
        </w:tabs>
      </w:pPr>
    </w:p>
    <w:p w14:paraId="4E459E59" w14:textId="77777777" w:rsidR="00C02F8A" w:rsidRDefault="00C02F8A" w:rsidP="00B669BE">
      <w:pPr>
        <w:tabs>
          <w:tab w:val="left" w:pos="1950"/>
        </w:tabs>
      </w:pPr>
    </w:p>
    <w:p w14:paraId="5FD89DAA" w14:textId="77777777" w:rsidR="00C02F8A" w:rsidRDefault="00C02F8A" w:rsidP="00B669BE">
      <w:pPr>
        <w:tabs>
          <w:tab w:val="left" w:pos="1950"/>
        </w:tabs>
      </w:pPr>
    </w:p>
    <w:p w14:paraId="14255ABA" w14:textId="77777777" w:rsidR="00C02F8A" w:rsidRDefault="00C02F8A" w:rsidP="00B669BE">
      <w:pPr>
        <w:tabs>
          <w:tab w:val="left" w:pos="1950"/>
        </w:tabs>
      </w:pPr>
    </w:p>
    <w:p w14:paraId="78164E7C" w14:textId="77777777" w:rsidR="00C02F8A" w:rsidRDefault="00C02F8A" w:rsidP="00B669BE">
      <w:pPr>
        <w:tabs>
          <w:tab w:val="left" w:pos="1950"/>
        </w:tabs>
      </w:pPr>
    </w:p>
    <w:p w14:paraId="0ACDDEBD" w14:textId="77777777" w:rsidR="00C02F8A" w:rsidRDefault="00C02F8A" w:rsidP="00B669BE">
      <w:pPr>
        <w:tabs>
          <w:tab w:val="left" w:pos="1950"/>
        </w:tabs>
      </w:pPr>
    </w:p>
    <w:p w14:paraId="16E6BD86" w14:textId="77777777" w:rsidR="00C02F8A" w:rsidRDefault="00C02F8A" w:rsidP="00B669BE">
      <w:pPr>
        <w:tabs>
          <w:tab w:val="left" w:pos="1950"/>
        </w:tabs>
      </w:pPr>
    </w:p>
    <w:p w14:paraId="2D016E62" w14:textId="77777777" w:rsidR="00C02F8A" w:rsidRDefault="00C02F8A" w:rsidP="00B669BE">
      <w:pPr>
        <w:tabs>
          <w:tab w:val="left" w:pos="1950"/>
        </w:tabs>
      </w:pPr>
    </w:p>
    <w:p w14:paraId="2AF481FD" w14:textId="77777777" w:rsidR="00C02F8A" w:rsidRDefault="00C02F8A" w:rsidP="00B669BE">
      <w:pPr>
        <w:tabs>
          <w:tab w:val="left" w:pos="1950"/>
        </w:tabs>
      </w:pPr>
    </w:p>
    <w:p w14:paraId="012B9F54" w14:textId="77777777" w:rsidR="00C02F8A" w:rsidRDefault="00C02F8A" w:rsidP="00B669BE">
      <w:pPr>
        <w:tabs>
          <w:tab w:val="left" w:pos="1950"/>
        </w:tabs>
      </w:pPr>
    </w:p>
    <w:p w14:paraId="018C19E2" w14:textId="77777777" w:rsidR="00C02F8A" w:rsidRDefault="00C02F8A" w:rsidP="00B669BE">
      <w:pPr>
        <w:tabs>
          <w:tab w:val="left" w:pos="1950"/>
        </w:tabs>
      </w:pPr>
    </w:p>
    <w:p w14:paraId="76C9A7B3" w14:textId="77777777" w:rsidR="00C02F8A" w:rsidRDefault="00C02F8A" w:rsidP="00B669BE">
      <w:pPr>
        <w:tabs>
          <w:tab w:val="left" w:pos="1950"/>
        </w:tabs>
      </w:pPr>
    </w:p>
    <w:p w14:paraId="313376FF" w14:textId="77777777" w:rsidR="00C02F8A" w:rsidRDefault="00C02F8A" w:rsidP="00B669BE">
      <w:pPr>
        <w:tabs>
          <w:tab w:val="left" w:pos="1950"/>
        </w:tabs>
      </w:pPr>
    </w:p>
    <w:p w14:paraId="1E68F49F" w14:textId="77777777" w:rsidR="00C02F8A" w:rsidRDefault="00C02F8A" w:rsidP="00B669BE">
      <w:pPr>
        <w:tabs>
          <w:tab w:val="left" w:pos="1950"/>
        </w:tabs>
      </w:pPr>
    </w:p>
    <w:p w14:paraId="3B7D4563" w14:textId="77777777" w:rsidR="00C02F8A" w:rsidRDefault="00C02F8A" w:rsidP="00B669BE">
      <w:pPr>
        <w:tabs>
          <w:tab w:val="left" w:pos="1950"/>
        </w:tabs>
      </w:pPr>
    </w:p>
    <w:p w14:paraId="4FDBC7B2" w14:textId="77777777" w:rsidR="00C02F8A" w:rsidRDefault="00C02F8A" w:rsidP="00B669BE">
      <w:pPr>
        <w:tabs>
          <w:tab w:val="left" w:pos="1950"/>
        </w:tabs>
      </w:pPr>
    </w:p>
    <w:p w14:paraId="3D88E49C" w14:textId="77777777" w:rsidR="00C02F8A" w:rsidRDefault="00C02F8A" w:rsidP="00B669BE">
      <w:pPr>
        <w:tabs>
          <w:tab w:val="left" w:pos="1950"/>
        </w:tabs>
      </w:pPr>
    </w:p>
    <w:p w14:paraId="47B7128F" w14:textId="77777777" w:rsidR="00C02F8A" w:rsidRDefault="00C02F8A" w:rsidP="00B669BE">
      <w:pPr>
        <w:tabs>
          <w:tab w:val="left" w:pos="1950"/>
        </w:tabs>
      </w:pPr>
    </w:p>
    <w:p w14:paraId="554FC247" w14:textId="77777777" w:rsidR="00C02F8A" w:rsidRDefault="00C02F8A" w:rsidP="00B669BE">
      <w:pPr>
        <w:tabs>
          <w:tab w:val="left" w:pos="1950"/>
        </w:tabs>
      </w:pPr>
    </w:p>
    <w:p w14:paraId="6FDCFED3" w14:textId="77777777" w:rsidR="00C02F8A" w:rsidRDefault="00C02F8A" w:rsidP="00B669BE">
      <w:pPr>
        <w:tabs>
          <w:tab w:val="left" w:pos="1950"/>
        </w:tabs>
      </w:pPr>
    </w:p>
    <w:p w14:paraId="0C28C71D" w14:textId="77777777" w:rsidR="00C02F8A" w:rsidRDefault="00C02F8A" w:rsidP="00B669BE">
      <w:pPr>
        <w:tabs>
          <w:tab w:val="left" w:pos="1950"/>
        </w:tabs>
      </w:pPr>
    </w:p>
    <w:p w14:paraId="136B4ABA" w14:textId="77777777" w:rsidR="00C02F8A" w:rsidRDefault="00C02F8A" w:rsidP="00B669BE">
      <w:pPr>
        <w:tabs>
          <w:tab w:val="left" w:pos="1950"/>
        </w:tabs>
      </w:pPr>
    </w:p>
    <w:p w14:paraId="161E74F9" w14:textId="77777777" w:rsidR="00C02F8A" w:rsidRDefault="00C02F8A" w:rsidP="00B669BE">
      <w:pPr>
        <w:tabs>
          <w:tab w:val="left" w:pos="1950"/>
        </w:tabs>
      </w:pPr>
    </w:p>
    <w:p w14:paraId="297A3F2A" w14:textId="77777777" w:rsidR="00C02F8A" w:rsidRDefault="00C02F8A" w:rsidP="00B669BE">
      <w:pPr>
        <w:tabs>
          <w:tab w:val="left" w:pos="1950"/>
        </w:tabs>
      </w:pPr>
    </w:p>
    <w:p w14:paraId="51D5E567" w14:textId="77777777" w:rsidR="00C02F8A" w:rsidRDefault="00C02F8A" w:rsidP="00B669BE">
      <w:pPr>
        <w:tabs>
          <w:tab w:val="left" w:pos="1950"/>
        </w:tabs>
      </w:pPr>
    </w:p>
    <w:p w14:paraId="15CE94A2" w14:textId="77777777" w:rsidR="00C02F8A" w:rsidRDefault="00C02F8A" w:rsidP="00B669BE">
      <w:pPr>
        <w:tabs>
          <w:tab w:val="left" w:pos="1950"/>
        </w:tabs>
      </w:pPr>
    </w:p>
    <w:p w14:paraId="3128DA20" w14:textId="77777777" w:rsidR="00C02F8A" w:rsidRDefault="00C02F8A" w:rsidP="00B669BE">
      <w:pPr>
        <w:tabs>
          <w:tab w:val="left" w:pos="1950"/>
        </w:tabs>
      </w:pPr>
    </w:p>
    <w:p w14:paraId="0744DE36" w14:textId="77777777" w:rsidR="00C02F8A" w:rsidRDefault="00C02F8A" w:rsidP="00B669BE">
      <w:pPr>
        <w:tabs>
          <w:tab w:val="left" w:pos="1950"/>
        </w:tabs>
      </w:pPr>
    </w:p>
    <w:p w14:paraId="780D7643" w14:textId="77777777" w:rsidR="00C02F8A" w:rsidRDefault="00C02F8A" w:rsidP="00B669BE">
      <w:pPr>
        <w:tabs>
          <w:tab w:val="left" w:pos="1950"/>
        </w:tabs>
      </w:pPr>
    </w:p>
    <w:p w14:paraId="377ECE78" w14:textId="77777777" w:rsidR="00C02F8A" w:rsidRDefault="00C02F8A" w:rsidP="00B669BE">
      <w:pPr>
        <w:tabs>
          <w:tab w:val="left" w:pos="1950"/>
        </w:tabs>
      </w:pPr>
    </w:p>
    <w:p w14:paraId="16C39B40" w14:textId="77777777" w:rsidR="00C02F8A" w:rsidRPr="004E3B63" w:rsidRDefault="00C02F8A" w:rsidP="00C02F8A">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EC02C4">
        <w:rPr>
          <w:rFonts w:ascii="Times New Roman" w:hAnsi="Times New Roman"/>
          <w:b/>
        </w:rPr>
        <w:t>ASA-</w:t>
      </w:r>
      <w:r w:rsidR="00190F69">
        <w:rPr>
          <w:rFonts w:ascii="Times New Roman" w:hAnsi="Times New Roman"/>
          <w:b/>
        </w:rPr>
        <w:t>21-66603</w:t>
      </w:r>
    </w:p>
    <w:p w14:paraId="6927AEEE" w14:textId="77777777" w:rsidR="00C02F8A" w:rsidRDefault="00C02F8A" w:rsidP="00C02F8A">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326EC1A5" w14:textId="77777777" w:rsidR="00C02F8A" w:rsidRDefault="00C02F8A" w:rsidP="00C02F8A">
      <w:pPr>
        <w:jc w:val="center"/>
        <w:rPr>
          <w:rFonts w:ascii="Times New Roman" w:hAnsi="Times New Roman"/>
          <w:b/>
        </w:rPr>
      </w:pPr>
      <w:r>
        <w:rPr>
          <w:rFonts w:ascii="Times New Roman" w:hAnsi="Times New Roman"/>
          <w:b/>
        </w:rPr>
        <w:t xml:space="preserve">Exhibit J – Indiana Disclosure NCPA/VCA Notice 2020  </w:t>
      </w:r>
    </w:p>
    <w:p w14:paraId="5E07A0F8" w14:textId="77777777" w:rsidR="00C02F8A" w:rsidRDefault="00C02F8A" w:rsidP="00C02F8A">
      <w:pPr>
        <w:jc w:val="center"/>
        <w:rPr>
          <w:rFonts w:ascii="Times New Roman" w:hAnsi="Times New Roman"/>
          <w:b/>
        </w:rPr>
      </w:pPr>
    </w:p>
    <w:p w14:paraId="65B7359D" w14:textId="77777777" w:rsidR="00C02F8A" w:rsidRDefault="00C02F8A" w:rsidP="00C02F8A">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4090BAFA" w14:textId="77777777" w:rsidR="00C02F8A" w:rsidRDefault="00C02F8A" w:rsidP="00C02F8A">
      <w:pPr>
        <w:widowControl/>
        <w:jc w:val="center"/>
        <w:rPr>
          <w:rFonts w:ascii="Times New Roman" w:hAnsi="Times New Roman"/>
          <w:b/>
        </w:rPr>
      </w:pPr>
    </w:p>
    <w:p w14:paraId="0B61D4BA" w14:textId="77777777" w:rsidR="00C02F8A" w:rsidRDefault="00C02F8A" w:rsidP="00C02F8A">
      <w:pPr>
        <w:widowControl/>
        <w:jc w:val="center"/>
        <w:rPr>
          <w:rFonts w:ascii="Times New Roman" w:hAnsi="Times New Roman"/>
          <w:b/>
        </w:rPr>
      </w:pPr>
    </w:p>
    <w:p w14:paraId="432A971F" w14:textId="77777777" w:rsidR="00C02F8A" w:rsidRDefault="00C02F8A" w:rsidP="00C02F8A">
      <w:pPr>
        <w:widowControl/>
        <w:jc w:val="center"/>
        <w:rPr>
          <w:rFonts w:ascii="Times New Roman" w:hAnsi="Times New Roman"/>
          <w:b/>
        </w:rPr>
      </w:pPr>
    </w:p>
    <w:p w14:paraId="53F458E7" w14:textId="77777777" w:rsidR="00C02F8A" w:rsidRDefault="00C02F8A" w:rsidP="00C02F8A">
      <w:pPr>
        <w:widowControl/>
        <w:jc w:val="center"/>
        <w:rPr>
          <w:rFonts w:ascii="Times New Roman" w:hAnsi="Times New Roman"/>
          <w:b/>
        </w:rPr>
      </w:pPr>
    </w:p>
    <w:p w14:paraId="60036B2F" w14:textId="77777777" w:rsidR="00C02F8A" w:rsidRDefault="00C02F8A" w:rsidP="00C02F8A">
      <w:pPr>
        <w:widowControl/>
        <w:jc w:val="center"/>
        <w:rPr>
          <w:rFonts w:ascii="Times New Roman" w:hAnsi="Times New Roman"/>
          <w:b/>
        </w:rPr>
      </w:pPr>
    </w:p>
    <w:p w14:paraId="7E33DF09" w14:textId="77777777" w:rsidR="00C02F8A" w:rsidRDefault="00C02F8A" w:rsidP="00C02F8A">
      <w:pPr>
        <w:widowControl/>
        <w:jc w:val="center"/>
        <w:rPr>
          <w:rFonts w:ascii="Times New Roman" w:hAnsi="Times New Roman"/>
          <w:b/>
        </w:rPr>
      </w:pPr>
    </w:p>
    <w:p w14:paraId="27004ADE" w14:textId="77777777" w:rsidR="00C02F8A" w:rsidRDefault="00C02F8A" w:rsidP="00C02F8A">
      <w:pPr>
        <w:widowControl/>
        <w:jc w:val="center"/>
        <w:rPr>
          <w:rFonts w:ascii="Times New Roman" w:hAnsi="Times New Roman"/>
          <w:b/>
        </w:rPr>
      </w:pPr>
    </w:p>
    <w:p w14:paraId="5144DE05" w14:textId="77777777" w:rsidR="00C02F8A" w:rsidRPr="006E4F58" w:rsidRDefault="00C02F8A" w:rsidP="00C02F8A">
      <w:pPr>
        <w:widowControl/>
        <w:jc w:val="center"/>
        <w:rPr>
          <w:rFonts w:ascii="Times New Roman" w:hAnsi="Times New Roman"/>
          <w:b/>
        </w:rPr>
      </w:pPr>
      <w:r>
        <w:rPr>
          <w:rFonts w:ascii="Times New Roman" w:hAnsi="Times New Roman"/>
          <w:b/>
        </w:rPr>
        <w:t xml:space="preserve">RFP </w:t>
      </w:r>
      <w:r w:rsidR="00EC02C4">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B2C83">
        <w:rPr>
          <w:rFonts w:ascii="Times New Roman" w:hAnsi="Times New Roman"/>
          <w:b/>
        </w:rPr>
        <w:t>R</w:t>
      </w:r>
    </w:p>
    <w:p w14:paraId="5A064892" w14:textId="77777777" w:rsidR="00C02F8A" w:rsidRDefault="00C02F8A" w:rsidP="00B669BE">
      <w:pPr>
        <w:tabs>
          <w:tab w:val="left" w:pos="1950"/>
        </w:tabs>
      </w:pPr>
    </w:p>
    <w:p w14:paraId="3E1AF250" w14:textId="77777777" w:rsidR="00C02F8A" w:rsidRDefault="00C02F8A" w:rsidP="00B669BE">
      <w:pPr>
        <w:tabs>
          <w:tab w:val="left" w:pos="1950"/>
        </w:tabs>
      </w:pPr>
    </w:p>
    <w:p w14:paraId="2ACEC8C5" w14:textId="77777777" w:rsidR="00C02F8A" w:rsidRDefault="00C02F8A" w:rsidP="00B669BE">
      <w:pPr>
        <w:tabs>
          <w:tab w:val="left" w:pos="1950"/>
        </w:tabs>
      </w:pPr>
    </w:p>
    <w:p w14:paraId="59F90202" w14:textId="77777777" w:rsidR="00C02F8A" w:rsidRDefault="00C02F8A" w:rsidP="00B669BE">
      <w:pPr>
        <w:tabs>
          <w:tab w:val="left" w:pos="1950"/>
        </w:tabs>
      </w:pPr>
    </w:p>
    <w:p w14:paraId="40CEFBC4" w14:textId="77777777" w:rsidR="00C02F8A" w:rsidRDefault="00C02F8A" w:rsidP="00B669BE">
      <w:pPr>
        <w:tabs>
          <w:tab w:val="left" w:pos="1950"/>
        </w:tabs>
      </w:pPr>
    </w:p>
    <w:p w14:paraId="5F9D5D67" w14:textId="77777777" w:rsidR="00C02F8A" w:rsidRDefault="00C02F8A" w:rsidP="00B669BE">
      <w:pPr>
        <w:tabs>
          <w:tab w:val="left" w:pos="1950"/>
        </w:tabs>
      </w:pPr>
    </w:p>
    <w:p w14:paraId="33151209" w14:textId="77777777" w:rsidR="00C02F8A" w:rsidRDefault="00C02F8A" w:rsidP="00B669BE">
      <w:pPr>
        <w:tabs>
          <w:tab w:val="left" w:pos="1950"/>
        </w:tabs>
      </w:pPr>
    </w:p>
    <w:p w14:paraId="4A61A009" w14:textId="77777777" w:rsidR="00C02F8A" w:rsidRDefault="00C02F8A" w:rsidP="00B669BE">
      <w:pPr>
        <w:tabs>
          <w:tab w:val="left" w:pos="1950"/>
        </w:tabs>
      </w:pPr>
    </w:p>
    <w:p w14:paraId="1E455F06" w14:textId="77777777" w:rsidR="00C02F8A" w:rsidRDefault="00C02F8A" w:rsidP="00B669BE">
      <w:pPr>
        <w:tabs>
          <w:tab w:val="left" w:pos="1950"/>
        </w:tabs>
      </w:pPr>
    </w:p>
    <w:p w14:paraId="665B3647" w14:textId="77777777" w:rsidR="00C02F8A" w:rsidRDefault="00C02F8A" w:rsidP="00B669BE">
      <w:pPr>
        <w:tabs>
          <w:tab w:val="left" w:pos="1950"/>
        </w:tabs>
      </w:pPr>
    </w:p>
    <w:p w14:paraId="543E3E79" w14:textId="77777777" w:rsidR="00C02F8A" w:rsidRDefault="00C02F8A" w:rsidP="00B669BE">
      <w:pPr>
        <w:tabs>
          <w:tab w:val="left" w:pos="1950"/>
        </w:tabs>
      </w:pPr>
    </w:p>
    <w:p w14:paraId="72EF8B62" w14:textId="77777777" w:rsidR="00C02F8A" w:rsidRDefault="00C02F8A" w:rsidP="00B669BE">
      <w:pPr>
        <w:tabs>
          <w:tab w:val="left" w:pos="1950"/>
        </w:tabs>
      </w:pPr>
    </w:p>
    <w:p w14:paraId="6AC3303A" w14:textId="77777777" w:rsidR="00C02F8A" w:rsidRDefault="00C02F8A" w:rsidP="00B669BE">
      <w:pPr>
        <w:tabs>
          <w:tab w:val="left" w:pos="1950"/>
        </w:tabs>
      </w:pPr>
    </w:p>
    <w:p w14:paraId="5D1E0433" w14:textId="77777777" w:rsidR="00C02F8A" w:rsidRDefault="00C02F8A" w:rsidP="00B669BE">
      <w:pPr>
        <w:tabs>
          <w:tab w:val="left" w:pos="1950"/>
        </w:tabs>
      </w:pPr>
    </w:p>
    <w:p w14:paraId="6393FE47" w14:textId="77777777" w:rsidR="00C02F8A" w:rsidRDefault="00C02F8A" w:rsidP="00B669BE">
      <w:pPr>
        <w:tabs>
          <w:tab w:val="left" w:pos="1950"/>
        </w:tabs>
      </w:pPr>
    </w:p>
    <w:p w14:paraId="3F8EDD42" w14:textId="77777777" w:rsidR="00C02F8A" w:rsidRDefault="00C02F8A" w:rsidP="00B669BE">
      <w:pPr>
        <w:tabs>
          <w:tab w:val="left" w:pos="1950"/>
        </w:tabs>
      </w:pPr>
    </w:p>
    <w:p w14:paraId="66CB034B" w14:textId="77777777" w:rsidR="00C02F8A" w:rsidRDefault="00C02F8A" w:rsidP="00B669BE">
      <w:pPr>
        <w:tabs>
          <w:tab w:val="left" w:pos="1950"/>
        </w:tabs>
      </w:pPr>
    </w:p>
    <w:p w14:paraId="154A37AE" w14:textId="77777777" w:rsidR="00C02F8A" w:rsidRDefault="00C02F8A" w:rsidP="00B669BE">
      <w:pPr>
        <w:tabs>
          <w:tab w:val="left" w:pos="1950"/>
        </w:tabs>
      </w:pPr>
    </w:p>
    <w:p w14:paraId="5B46C31C" w14:textId="77777777" w:rsidR="00C02F8A" w:rsidRDefault="00C02F8A" w:rsidP="00B669BE">
      <w:pPr>
        <w:tabs>
          <w:tab w:val="left" w:pos="1950"/>
        </w:tabs>
      </w:pPr>
    </w:p>
    <w:p w14:paraId="44B7EC27" w14:textId="77777777" w:rsidR="00C02F8A" w:rsidRDefault="00C02F8A" w:rsidP="00B669BE">
      <w:pPr>
        <w:tabs>
          <w:tab w:val="left" w:pos="1950"/>
        </w:tabs>
      </w:pPr>
    </w:p>
    <w:p w14:paraId="5EEB6BFB" w14:textId="77777777" w:rsidR="00C02F8A" w:rsidRDefault="00C02F8A" w:rsidP="00B669BE">
      <w:pPr>
        <w:tabs>
          <w:tab w:val="left" w:pos="1950"/>
        </w:tabs>
      </w:pPr>
    </w:p>
    <w:p w14:paraId="089A77E5" w14:textId="77777777" w:rsidR="00C02F8A" w:rsidRDefault="00C02F8A" w:rsidP="00B669BE">
      <w:pPr>
        <w:tabs>
          <w:tab w:val="left" w:pos="1950"/>
        </w:tabs>
      </w:pPr>
    </w:p>
    <w:p w14:paraId="28F63B66" w14:textId="77777777" w:rsidR="00C02F8A" w:rsidRDefault="00C02F8A" w:rsidP="00B669BE">
      <w:pPr>
        <w:tabs>
          <w:tab w:val="left" w:pos="1950"/>
        </w:tabs>
      </w:pPr>
    </w:p>
    <w:p w14:paraId="09517C2B" w14:textId="77777777" w:rsidR="00C02F8A" w:rsidRDefault="00C02F8A" w:rsidP="00B669BE">
      <w:pPr>
        <w:tabs>
          <w:tab w:val="left" w:pos="1950"/>
        </w:tabs>
      </w:pPr>
    </w:p>
    <w:p w14:paraId="1615355F" w14:textId="77777777" w:rsidR="00C02F8A" w:rsidRDefault="00C02F8A" w:rsidP="00B669BE">
      <w:pPr>
        <w:tabs>
          <w:tab w:val="left" w:pos="1950"/>
        </w:tabs>
      </w:pPr>
    </w:p>
    <w:p w14:paraId="46AD3662" w14:textId="77777777" w:rsidR="00C02F8A" w:rsidRDefault="00C02F8A" w:rsidP="00B669BE">
      <w:pPr>
        <w:tabs>
          <w:tab w:val="left" w:pos="1950"/>
        </w:tabs>
      </w:pPr>
    </w:p>
    <w:p w14:paraId="7E0C2244" w14:textId="77777777" w:rsidR="00C02F8A" w:rsidRDefault="00C02F8A" w:rsidP="00B669BE">
      <w:pPr>
        <w:tabs>
          <w:tab w:val="left" w:pos="1950"/>
        </w:tabs>
      </w:pPr>
    </w:p>
    <w:p w14:paraId="328B94A6" w14:textId="77777777" w:rsidR="00C02F8A" w:rsidRDefault="00C02F8A" w:rsidP="00B669BE">
      <w:pPr>
        <w:tabs>
          <w:tab w:val="left" w:pos="1950"/>
        </w:tabs>
      </w:pPr>
    </w:p>
    <w:p w14:paraId="2FD26738" w14:textId="77777777" w:rsidR="00C02F8A" w:rsidRDefault="00C02F8A" w:rsidP="00B669BE">
      <w:pPr>
        <w:tabs>
          <w:tab w:val="left" w:pos="1950"/>
        </w:tabs>
      </w:pPr>
    </w:p>
    <w:p w14:paraId="35CE8AB0" w14:textId="77777777" w:rsidR="00C02F8A" w:rsidRDefault="00C02F8A" w:rsidP="00B669BE">
      <w:pPr>
        <w:tabs>
          <w:tab w:val="left" w:pos="1950"/>
        </w:tabs>
      </w:pPr>
    </w:p>
    <w:p w14:paraId="4FAB5662" w14:textId="77777777" w:rsidR="00C02F8A" w:rsidRPr="004E3B63" w:rsidRDefault="00C02F8A" w:rsidP="00C02F8A">
      <w:pPr>
        <w:jc w:val="center"/>
        <w:rPr>
          <w:rFonts w:ascii="Times New Roman" w:hAnsi="Times New Roman"/>
          <w:b/>
          <w:color w:val="000000" w:themeColor="text1"/>
        </w:rPr>
      </w:pPr>
      <w:r w:rsidRPr="004E3B63">
        <w:rPr>
          <w:rFonts w:ascii="Times New Roman" w:hAnsi="Times New Roman"/>
          <w:b/>
          <w:color w:val="000000" w:themeColor="text1"/>
        </w:rPr>
        <w:lastRenderedPageBreak/>
        <w:t>RF</w:t>
      </w:r>
      <w:r w:rsidRPr="008313EF">
        <w:rPr>
          <w:rFonts w:ascii="Times New Roman" w:hAnsi="Times New Roman"/>
          <w:b/>
        </w:rPr>
        <w:t xml:space="preserve">P </w:t>
      </w:r>
      <w:r w:rsidR="00EC02C4">
        <w:rPr>
          <w:rFonts w:ascii="Times New Roman" w:hAnsi="Times New Roman"/>
          <w:b/>
        </w:rPr>
        <w:t>ASA-</w:t>
      </w:r>
      <w:r w:rsidR="00190F69">
        <w:rPr>
          <w:rFonts w:ascii="Times New Roman" w:hAnsi="Times New Roman"/>
          <w:b/>
        </w:rPr>
        <w:t>21-66603</w:t>
      </w:r>
    </w:p>
    <w:p w14:paraId="7B1DBC46" w14:textId="77777777" w:rsidR="00C02F8A" w:rsidRDefault="00C02F8A" w:rsidP="00C02F8A">
      <w:pPr>
        <w:jc w:val="center"/>
        <w:rPr>
          <w:rFonts w:ascii="Times New Roman" w:hAnsi="Times New Roman"/>
          <w:b/>
          <w:color w:val="000000" w:themeColor="text1"/>
        </w:rPr>
      </w:pPr>
      <w:r>
        <w:rPr>
          <w:rFonts w:ascii="Times New Roman" w:hAnsi="Times New Roman"/>
          <w:b/>
          <w:color w:val="000000" w:themeColor="text1"/>
        </w:rPr>
        <w:t>SAMPLE PROFESSIONAL SERVICES CONTRACT</w:t>
      </w:r>
    </w:p>
    <w:p w14:paraId="3ECCBEFE" w14:textId="77777777" w:rsidR="00C02F8A" w:rsidRDefault="00C02F8A" w:rsidP="00C02F8A">
      <w:pPr>
        <w:jc w:val="center"/>
        <w:rPr>
          <w:rFonts w:ascii="Times New Roman" w:hAnsi="Times New Roman"/>
          <w:b/>
        </w:rPr>
      </w:pPr>
      <w:r>
        <w:rPr>
          <w:rFonts w:ascii="Times New Roman" w:hAnsi="Times New Roman"/>
          <w:b/>
        </w:rPr>
        <w:t xml:space="preserve">Exhibit </w:t>
      </w:r>
      <w:r w:rsidR="00A85D43">
        <w:rPr>
          <w:rFonts w:ascii="Times New Roman" w:hAnsi="Times New Roman"/>
          <w:b/>
        </w:rPr>
        <w:t>K</w:t>
      </w:r>
      <w:r>
        <w:rPr>
          <w:rFonts w:ascii="Times New Roman" w:hAnsi="Times New Roman"/>
          <w:b/>
        </w:rPr>
        <w:t xml:space="preserve"> </w:t>
      </w:r>
      <w:r w:rsidR="00A85D43">
        <w:rPr>
          <w:rFonts w:ascii="Times New Roman" w:hAnsi="Times New Roman"/>
          <w:b/>
        </w:rPr>
        <w:t>Indiana Identity Verification</w:t>
      </w:r>
    </w:p>
    <w:p w14:paraId="4FC7EFF6" w14:textId="77777777" w:rsidR="00C02F8A" w:rsidRDefault="00C02F8A" w:rsidP="00C02F8A">
      <w:pPr>
        <w:jc w:val="center"/>
        <w:rPr>
          <w:rFonts w:ascii="Times New Roman" w:hAnsi="Times New Roman"/>
          <w:b/>
        </w:rPr>
      </w:pPr>
    </w:p>
    <w:p w14:paraId="444D9A77" w14:textId="77777777" w:rsidR="00C02F8A" w:rsidRDefault="00C02F8A" w:rsidP="00C02F8A">
      <w:pPr>
        <w:pStyle w:val="NoSpacing"/>
        <w:rPr>
          <w:rFonts w:ascii="Arial" w:hAnsi="Arial" w:cs="Arial"/>
          <w:szCs w:val="24"/>
        </w:rPr>
      </w:pPr>
      <w:r w:rsidRPr="00E93265">
        <w:rPr>
          <w:rFonts w:ascii="Arial" w:hAnsi="Arial" w:cs="Arial"/>
          <w:szCs w:val="24"/>
        </w:rPr>
        <w:t xml:space="preserve">This document is an exhibit to the </w:t>
      </w:r>
      <w:r>
        <w:rPr>
          <w:rFonts w:ascii="Arial" w:hAnsi="Arial" w:cs="Arial"/>
          <w:szCs w:val="24"/>
        </w:rPr>
        <w:t>Professional</w:t>
      </w:r>
      <w:r w:rsidRPr="00E93265">
        <w:rPr>
          <w:rFonts w:ascii="Arial" w:hAnsi="Arial" w:cs="Arial"/>
          <w:szCs w:val="24"/>
        </w:rPr>
        <w:t xml:space="preserve"> Services agreement and is deemed to be attached to and incorporated within the </w:t>
      </w:r>
      <w:r>
        <w:rPr>
          <w:rFonts w:ascii="Arial" w:hAnsi="Arial" w:cs="Arial"/>
          <w:szCs w:val="24"/>
        </w:rPr>
        <w:t>Professional</w:t>
      </w:r>
      <w:r w:rsidRPr="00E93265">
        <w:rPr>
          <w:rFonts w:ascii="Arial" w:hAnsi="Arial" w:cs="Arial"/>
          <w:szCs w:val="24"/>
        </w:rPr>
        <w:t xml:space="preserve"> Services Agreement by reference.  Any inconsistency, conflict, or ambiguity between this exhibit and the </w:t>
      </w:r>
      <w:r>
        <w:rPr>
          <w:rFonts w:ascii="Arial" w:hAnsi="Arial" w:cs="Arial"/>
          <w:szCs w:val="24"/>
        </w:rPr>
        <w:t>Professional</w:t>
      </w:r>
      <w:r w:rsidRPr="00E93265">
        <w:rPr>
          <w:rFonts w:ascii="Arial" w:hAnsi="Arial" w:cs="Arial"/>
          <w:szCs w:val="24"/>
        </w:rPr>
        <w:t xml:space="preserve"> Services Agreement shall be resolved by giving precedence and effect to the </w:t>
      </w:r>
      <w:r>
        <w:rPr>
          <w:rFonts w:ascii="Arial" w:hAnsi="Arial" w:cs="Arial"/>
          <w:szCs w:val="24"/>
        </w:rPr>
        <w:t>Professional</w:t>
      </w:r>
      <w:r w:rsidRPr="00E93265">
        <w:rPr>
          <w:rFonts w:ascii="Arial" w:hAnsi="Arial" w:cs="Arial"/>
          <w:szCs w:val="24"/>
        </w:rPr>
        <w:t xml:space="preserve"> Services agreement.</w:t>
      </w:r>
    </w:p>
    <w:p w14:paraId="702BA8DC" w14:textId="77777777" w:rsidR="00C02F8A" w:rsidRDefault="00C02F8A" w:rsidP="00C02F8A">
      <w:pPr>
        <w:widowControl/>
        <w:jc w:val="center"/>
        <w:rPr>
          <w:rFonts w:ascii="Times New Roman" w:hAnsi="Times New Roman"/>
          <w:b/>
        </w:rPr>
      </w:pPr>
    </w:p>
    <w:p w14:paraId="55F9F3C3" w14:textId="77777777" w:rsidR="00C02F8A" w:rsidRDefault="00C02F8A" w:rsidP="00C02F8A">
      <w:pPr>
        <w:widowControl/>
        <w:jc w:val="center"/>
        <w:rPr>
          <w:rFonts w:ascii="Times New Roman" w:hAnsi="Times New Roman"/>
          <w:b/>
        </w:rPr>
      </w:pPr>
    </w:p>
    <w:p w14:paraId="710952C8" w14:textId="77777777" w:rsidR="00C02F8A" w:rsidRDefault="00C02F8A" w:rsidP="00C02F8A">
      <w:pPr>
        <w:widowControl/>
        <w:jc w:val="center"/>
        <w:rPr>
          <w:rFonts w:ascii="Times New Roman" w:hAnsi="Times New Roman"/>
          <w:b/>
        </w:rPr>
      </w:pPr>
    </w:p>
    <w:p w14:paraId="0DB9C5C9" w14:textId="77777777" w:rsidR="00C02F8A" w:rsidRDefault="00C02F8A" w:rsidP="00C02F8A">
      <w:pPr>
        <w:widowControl/>
        <w:jc w:val="center"/>
        <w:rPr>
          <w:rFonts w:ascii="Times New Roman" w:hAnsi="Times New Roman"/>
          <w:b/>
        </w:rPr>
      </w:pPr>
    </w:p>
    <w:p w14:paraId="2AE55EB4" w14:textId="77777777" w:rsidR="00C02F8A" w:rsidRDefault="00C02F8A" w:rsidP="00C02F8A">
      <w:pPr>
        <w:widowControl/>
        <w:jc w:val="center"/>
        <w:rPr>
          <w:rFonts w:ascii="Times New Roman" w:hAnsi="Times New Roman"/>
          <w:b/>
        </w:rPr>
      </w:pPr>
    </w:p>
    <w:p w14:paraId="3C6ED916" w14:textId="77777777" w:rsidR="00C02F8A" w:rsidRDefault="00C02F8A" w:rsidP="00C02F8A">
      <w:pPr>
        <w:widowControl/>
        <w:jc w:val="center"/>
        <w:rPr>
          <w:rFonts w:ascii="Times New Roman" w:hAnsi="Times New Roman"/>
          <w:b/>
        </w:rPr>
      </w:pPr>
    </w:p>
    <w:p w14:paraId="038AF597" w14:textId="77777777" w:rsidR="00C02F8A" w:rsidRDefault="00C02F8A" w:rsidP="00C02F8A">
      <w:pPr>
        <w:widowControl/>
        <w:jc w:val="center"/>
        <w:rPr>
          <w:rFonts w:ascii="Times New Roman" w:hAnsi="Times New Roman"/>
          <w:b/>
        </w:rPr>
      </w:pPr>
    </w:p>
    <w:p w14:paraId="04FC581C" w14:textId="77777777" w:rsidR="00C02F8A" w:rsidRPr="006E4F58" w:rsidRDefault="00C02F8A" w:rsidP="00C02F8A">
      <w:pPr>
        <w:widowControl/>
        <w:jc w:val="center"/>
        <w:rPr>
          <w:rFonts w:ascii="Times New Roman" w:hAnsi="Times New Roman"/>
          <w:b/>
        </w:rPr>
      </w:pPr>
      <w:r>
        <w:rPr>
          <w:rFonts w:ascii="Times New Roman" w:hAnsi="Times New Roman"/>
          <w:b/>
        </w:rPr>
        <w:t xml:space="preserve">RFP </w:t>
      </w:r>
      <w:r w:rsidR="00EC02C4">
        <w:rPr>
          <w:rFonts w:ascii="Times New Roman" w:hAnsi="Times New Roman"/>
          <w:b/>
        </w:rPr>
        <w:t>ASA-</w:t>
      </w:r>
      <w:r w:rsidR="00190F69">
        <w:rPr>
          <w:rFonts w:ascii="Times New Roman" w:hAnsi="Times New Roman"/>
          <w:b/>
        </w:rPr>
        <w:t>21-66603</w:t>
      </w:r>
      <w:r>
        <w:rPr>
          <w:rFonts w:ascii="Times New Roman" w:hAnsi="Times New Roman"/>
          <w:b/>
        </w:rPr>
        <w:t xml:space="preserve"> ATTACHMENT </w:t>
      </w:r>
      <w:r w:rsidR="00CC0D83">
        <w:rPr>
          <w:rFonts w:ascii="Times New Roman" w:hAnsi="Times New Roman"/>
          <w:b/>
        </w:rPr>
        <w:t>T</w:t>
      </w:r>
    </w:p>
    <w:p w14:paraId="5FCCCAC4" w14:textId="77777777" w:rsidR="00C02F8A" w:rsidRPr="00B669BE" w:rsidRDefault="00C02F8A" w:rsidP="00820113">
      <w:pPr>
        <w:tabs>
          <w:tab w:val="left" w:pos="1950"/>
        </w:tabs>
      </w:pPr>
    </w:p>
    <w:sectPr w:rsidR="00C02F8A" w:rsidRPr="00B66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0C217C"/>
    <w:multiLevelType w:val="hybridMultilevel"/>
    <w:tmpl w:val="B6848CFA"/>
    <w:lvl w:ilvl="0" w:tplc="F60480F6">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3" w15:restartNumberingAfterBreak="0">
    <w:nsid w:val="28D07389"/>
    <w:multiLevelType w:val="hybridMultilevel"/>
    <w:tmpl w:val="D34CBF76"/>
    <w:lvl w:ilvl="0" w:tplc="1A10514A">
      <w:start w:val="1"/>
      <w:numFmt w:val="upperLetter"/>
      <w:lvlText w:val="%1."/>
      <w:lvlJc w:val="left"/>
      <w:pPr>
        <w:ind w:left="1080" w:hanging="360"/>
      </w:pPr>
      <w:rPr>
        <w:rFonts w:hint="default"/>
      </w:rPr>
    </w:lvl>
    <w:lvl w:ilvl="1" w:tplc="BE92726C">
      <w:start w:val="1"/>
      <w:numFmt w:val="decimal"/>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274543"/>
    <w:multiLevelType w:val="multilevel"/>
    <w:tmpl w:val="56764D9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42A508E0"/>
    <w:multiLevelType w:val="hybridMultilevel"/>
    <w:tmpl w:val="E13C6DE2"/>
    <w:lvl w:ilvl="0" w:tplc="099E49F0">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8" w15:restartNumberingAfterBreak="0">
    <w:nsid w:val="51057E78"/>
    <w:multiLevelType w:val="hybridMultilevel"/>
    <w:tmpl w:val="98EE55B6"/>
    <w:lvl w:ilvl="0" w:tplc="87A650C0">
      <w:start w:val="1"/>
      <w:numFmt w:val="decimal"/>
      <w:lvlText w:val="%1."/>
      <w:lvlJc w:val="left"/>
      <w:pPr>
        <w:ind w:left="198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727120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6"/>
  </w:num>
  <w:num w:numId="3">
    <w:abstractNumId w:val="10"/>
  </w:num>
  <w:num w:numId="4">
    <w:abstractNumId w:val="0"/>
  </w:num>
  <w:num w:numId="5">
    <w:abstractNumId w:val="2"/>
  </w:num>
  <w:num w:numId="6">
    <w:abstractNumId w:val="7"/>
  </w:num>
  <w:num w:numId="7">
    <w:abstractNumId w:val="5"/>
  </w:num>
  <w:num w:numId="8">
    <w:abstractNumId w:val="9"/>
  </w:num>
  <w:num w:numId="9">
    <w:abstractNumId w:val="4"/>
  </w:num>
  <w:num w:numId="10">
    <w:abstractNumId w:val="8"/>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liezer Strassfeld">
    <w15:presenceInfo w15:providerId="AD" w15:userId="S::eliezer.strassfeld@us.idemia.com::1debf9eb-5be6-4d7a-bdf8-3ddb33cbe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009"/>
    <w:rsid w:val="000078EC"/>
    <w:rsid w:val="00040882"/>
    <w:rsid w:val="0005790E"/>
    <w:rsid w:val="0006395A"/>
    <w:rsid w:val="00065ABC"/>
    <w:rsid w:val="000727D5"/>
    <w:rsid w:val="00075C76"/>
    <w:rsid w:val="000852BA"/>
    <w:rsid w:val="000904AB"/>
    <w:rsid w:val="000A7C2B"/>
    <w:rsid w:val="000B4398"/>
    <w:rsid w:val="000E3829"/>
    <w:rsid w:val="000E5F02"/>
    <w:rsid w:val="000F59D7"/>
    <w:rsid w:val="00102977"/>
    <w:rsid w:val="00105BA6"/>
    <w:rsid w:val="00161EB2"/>
    <w:rsid w:val="0016281B"/>
    <w:rsid w:val="00174615"/>
    <w:rsid w:val="00174D4F"/>
    <w:rsid w:val="00190F69"/>
    <w:rsid w:val="0019662A"/>
    <w:rsid w:val="001B5495"/>
    <w:rsid w:val="001C17E3"/>
    <w:rsid w:val="001C3222"/>
    <w:rsid w:val="001E0DD9"/>
    <w:rsid w:val="001F2B60"/>
    <w:rsid w:val="001F4B75"/>
    <w:rsid w:val="00201AB0"/>
    <w:rsid w:val="00214AA4"/>
    <w:rsid w:val="00237CD3"/>
    <w:rsid w:val="00242034"/>
    <w:rsid w:val="00251461"/>
    <w:rsid w:val="00262F1E"/>
    <w:rsid w:val="002705D2"/>
    <w:rsid w:val="00283726"/>
    <w:rsid w:val="00283CAB"/>
    <w:rsid w:val="002903CF"/>
    <w:rsid w:val="002A3180"/>
    <w:rsid w:val="002C2A7F"/>
    <w:rsid w:val="002F2A29"/>
    <w:rsid w:val="00320146"/>
    <w:rsid w:val="0033121D"/>
    <w:rsid w:val="00347A4E"/>
    <w:rsid w:val="003544CD"/>
    <w:rsid w:val="00361CFD"/>
    <w:rsid w:val="003709D3"/>
    <w:rsid w:val="0037416C"/>
    <w:rsid w:val="00375A4D"/>
    <w:rsid w:val="00395447"/>
    <w:rsid w:val="003B17BA"/>
    <w:rsid w:val="003B3F2D"/>
    <w:rsid w:val="003C58B9"/>
    <w:rsid w:val="003D2EEC"/>
    <w:rsid w:val="003D7093"/>
    <w:rsid w:val="003F3828"/>
    <w:rsid w:val="003F4924"/>
    <w:rsid w:val="00412121"/>
    <w:rsid w:val="00426CD2"/>
    <w:rsid w:val="00457446"/>
    <w:rsid w:val="00461CAE"/>
    <w:rsid w:val="00475DA6"/>
    <w:rsid w:val="00493CA4"/>
    <w:rsid w:val="00495B7E"/>
    <w:rsid w:val="00496360"/>
    <w:rsid w:val="004A0ADA"/>
    <w:rsid w:val="004C26B8"/>
    <w:rsid w:val="004C5EB6"/>
    <w:rsid w:val="004E36F1"/>
    <w:rsid w:val="0050019F"/>
    <w:rsid w:val="00546753"/>
    <w:rsid w:val="00552841"/>
    <w:rsid w:val="00554A7B"/>
    <w:rsid w:val="00562F0E"/>
    <w:rsid w:val="005729D5"/>
    <w:rsid w:val="00572A36"/>
    <w:rsid w:val="00587828"/>
    <w:rsid w:val="005A6C77"/>
    <w:rsid w:val="005B37D4"/>
    <w:rsid w:val="005B528B"/>
    <w:rsid w:val="005F7E44"/>
    <w:rsid w:val="00632F14"/>
    <w:rsid w:val="006351A8"/>
    <w:rsid w:val="006551CD"/>
    <w:rsid w:val="00671D77"/>
    <w:rsid w:val="006A6B5D"/>
    <w:rsid w:val="006B0F79"/>
    <w:rsid w:val="006D4562"/>
    <w:rsid w:val="006E0D5A"/>
    <w:rsid w:val="006E3C63"/>
    <w:rsid w:val="006E41A8"/>
    <w:rsid w:val="006E4A42"/>
    <w:rsid w:val="006F49F1"/>
    <w:rsid w:val="00704B18"/>
    <w:rsid w:val="00710D94"/>
    <w:rsid w:val="0075795A"/>
    <w:rsid w:val="00766104"/>
    <w:rsid w:val="007726D7"/>
    <w:rsid w:val="007A0542"/>
    <w:rsid w:val="007A6FCD"/>
    <w:rsid w:val="007E2522"/>
    <w:rsid w:val="007E659E"/>
    <w:rsid w:val="00812777"/>
    <w:rsid w:val="00815C0A"/>
    <w:rsid w:val="00816C8D"/>
    <w:rsid w:val="00820113"/>
    <w:rsid w:val="008263EF"/>
    <w:rsid w:val="008666B9"/>
    <w:rsid w:val="00871A22"/>
    <w:rsid w:val="00874F0B"/>
    <w:rsid w:val="008756A2"/>
    <w:rsid w:val="00892C49"/>
    <w:rsid w:val="008B6483"/>
    <w:rsid w:val="008C15DE"/>
    <w:rsid w:val="008C223C"/>
    <w:rsid w:val="008E2749"/>
    <w:rsid w:val="008E40F1"/>
    <w:rsid w:val="008E6877"/>
    <w:rsid w:val="008F368C"/>
    <w:rsid w:val="00900FED"/>
    <w:rsid w:val="009904AD"/>
    <w:rsid w:val="009A51EF"/>
    <w:rsid w:val="009D40DB"/>
    <w:rsid w:val="009F309C"/>
    <w:rsid w:val="009F52D2"/>
    <w:rsid w:val="00A30164"/>
    <w:rsid w:val="00A309E1"/>
    <w:rsid w:val="00A46615"/>
    <w:rsid w:val="00A53E3F"/>
    <w:rsid w:val="00A56B3F"/>
    <w:rsid w:val="00A82537"/>
    <w:rsid w:val="00A85D43"/>
    <w:rsid w:val="00A93A02"/>
    <w:rsid w:val="00AA3BDF"/>
    <w:rsid w:val="00AB150D"/>
    <w:rsid w:val="00AC0528"/>
    <w:rsid w:val="00AC4964"/>
    <w:rsid w:val="00AF1AD2"/>
    <w:rsid w:val="00AF2191"/>
    <w:rsid w:val="00AF249F"/>
    <w:rsid w:val="00B00A42"/>
    <w:rsid w:val="00B17906"/>
    <w:rsid w:val="00B234F8"/>
    <w:rsid w:val="00B314B6"/>
    <w:rsid w:val="00B669BE"/>
    <w:rsid w:val="00B83041"/>
    <w:rsid w:val="00BB6D1F"/>
    <w:rsid w:val="00BD72C0"/>
    <w:rsid w:val="00BE69C6"/>
    <w:rsid w:val="00BF31F3"/>
    <w:rsid w:val="00C02F8A"/>
    <w:rsid w:val="00C05CF6"/>
    <w:rsid w:val="00C06CF5"/>
    <w:rsid w:val="00C1729C"/>
    <w:rsid w:val="00C22B9A"/>
    <w:rsid w:val="00C33FD6"/>
    <w:rsid w:val="00C62FC0"/>
    <w:rsid w:val="00C63641"/>
    <w:rsid w:val="00C6485B"/>
    <w:rsid w:val="00C70B4B"/>
    <w:rsid w:val="00C70F14"/>
    <w:rsid w:val="00C81B84"/>
    <w:rsid w:val="00CB2C83"/>
    <w:rsid w:val="00CC0D83"/>
    <w:rsid w:val="00CC1FA4"/>
    <w:rsid w:val="00CC6E22"/>
    <w:rsid w:val="00CD47AF"/>
    <w:rsid w:val="00CD4C79"/>
    <w:rsid w:val="00CF1A2D"/>
    <w:rsid w:val="00D00C9E"/>
    <w:rsid w:val="00D25E7A"/>
    <w:rsid w:val="00D676FC"/>
    <w:rsid w:val="00D81009"/>
    <w:rsid w:val="00D86030"/>
    <w:rsid w:val="00DA37D7"/>
    <w:rsid w:val="00DA733F"/>
    <w:rsid w:val="00DB1739"/>
    <w:rsid w:val="00DB251C"/>
    <w:rsid w:val="00DB79D7"/>
    <w:rsid w:val="00DD132D"/>
    <w:rsid w:val="00DE33A9"/>
    <w:rsid w:val="00E069ED"/>
    <w:rsid w:val="00E177C5"/>
    <w:rsid w:val="00E24930"/>
    <w:rsid w:val="00E43488"/>
    <w:rsid w:val="00E57BE6"/>
    <w:rsid w:val="00E65DDC"/>
    <w:rsid w:val="00E675F3"/>
    <w:rsid w:val="00E714FB"/>
    <w:rsid w:val="00E9396A"/>
    <w:rsid w:val="00EC02C4"/>
    <w:rsid w:val="00EF6E6D"/>
    <w:rsid w:val="00F371BC"/>
    <w:rsid w:val="00F41903"/>
    <w:rsid w:val="00F52546"/>
    <w:rsid w:val="00F54367"/>
    <w:rsid w:val="00F56CAF"/>
    <w:rsid w:val="00F644BB"/>
    <w:rsid w:val="00F64552"/>
    <w:rsid w:val="00F65CE5"/>
    <w:rsid w:val="00F81207"/>
    <w:rsid w:val="00F868C5"/>
    <w:rsid w:val="00F96E78"/>
    <w:rsid w:val="00F97DCD"/>
    <w:rsid w:val="00FA32C5"/>
    <w:rsid w:val="00FA7D30"/>
    <w:rsid w:val="00FD1EF9"/>
    <w:rsid w:val="00FE3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A81D"/>
  <w15:chartTrackingRefBased/>
  <w15:docId w15:val="{95F7FE29-9F71-4A28-A2EE-81B09F7D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009"/>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009"/>
    <w:pPr>
      <w:ind w:left="720"/>
      <w:contextualSpacing/>
    </w:pPr>
  </w:style>
  <w:style w:type="paragraph" w:styleId="NoSpacing">
    <w:name w:val="No Spacing"/>
    <w:uiPriority w:val="1"/>
    <w:qFormat/>
    <w:rsid w:val="00D81009"/>
    <w:pPr>
      <w:spacing w:after="0" w:line="240" w:lineRule="auto"/>
    </w:pPr>
  </w:style>
  <w:style w:type="paragraph" w:styleId="BalloonText">
    <w:name w:val="Balloon Text"/>
    <w:basedOn w:val="Normal"/>
    <w:link w:val="BalloonTextChar"/>
    <w:uiPriority w:val="99"/>
    <w:semiHidden/>
    <w:unhideWhenUsed/>
    <w:rsid w:val="00D810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009"/>
    <w:rPr>
      <w:rFonts w:ascii="Segoe UI" w:eastAsia="Times New Roman" w:hAnsi="Segoe UI" w:cs="Segoe UI"/>
      <w:sz w:val="18"/>
      <w:szCs w:val="18"/>
    </w:rPr>
  </w:style>
  <w:style w:type="character" w:styleId="Hyperlink">
    <w:name w:val="Hyperlink"/>
    <w:uiPriority w:val="99"/>
    <w:rsid w:val="00105BA6"/>
    <w:rPr>
      <w:rFonts w:cs="Times New Roman"/>
      <w:color w:val="0000FF"/>
      <w:u w:val="single"/>
    </w:rPr>
  </w:style>
  <w:style w:type="character" w:customStyle="1" w:styleId="UnresolvedMention1">
    <w:name w:val="Unresolved Mention1"/>
    <w:basedOn w:val="DefaultParagraphFont"/>
    <w:uiPriority w:val="99"/>
    <w:semiHidden/>
    <w:unhideWhenUsed/>
    <w:rsid w:val="002705D2"/>
    <w:rPr>
      <w:color w:val="605E5C"/>
      <w:shd w:val="clear" w:color="auto" w:fill="E1DFDD"/>
    </w:rPr>
  </w:style>
  <w:style w:type="character" w:styleId="CommentReference">
    <w:name w:val="annotation reference"/>
    <w:basedOn w:val="DefaultParagraphFont"/>
    <w:uiPriority w:val="99"/>
    <w:semiHidden/>
    <w:unhideWhenUsed/>
    <w:rsid w:val="00E65DDC"/>
    <w:rPr>
      <w:sz w:val="16"/>
      <w:szCs w:val="16"/>
    </w:rPr>
  </w:style>
  <w:style w:type="paragraph" w:styleId="CommentText">
    <w:name w:val="annotation text"/>
    <w:basedOn w:val="Normal"/>
    <w:link w:val="CommentTextChar"/>
    <w:uiPriority w:val="99"/>
    <w:semiHidden/>
    <w:unhideWhenUsed/>
    <w:rsid w:val="00E65DDC"/>
    <w:rPr>
      <w:sz w:val="20"/>
    </w:rPr>
  </w:style>
  <w:style w:type="character" w:customStyle="1" w:styleId="CommentTextChar">
    <w:name w:val="Comment Text Char"/>
    <w:basedOn w:val="DefaultParagraphFont"/>
    <w:link w:val="CommentText"/>
    <w:uiPriority w:val="99"/>
    <w:semiHidden/>
    <w:rsid w:val="00E65DDC"/>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E65DDC"/>
    <w:rPr>
      <w:b/>
      <w:bCs/>
    </w:rPr>
  </w:style>
  <w:style w:type="character" w:customStyle="1" w:styleId="CommentSubjectChar">
    <w:name w:val="Comment Subject Char"/>
    <w:basedOn w:val="CommentTextChar"/>
    <w:link w:val="CommentSubject"/>
    <w:uiPriority w:val="99"/>
    <w:semiHidden/>
    <w:rsid w:val="00E65DDC"/>
    <w:rPr>
      <w:rFonts w:ascii="Courier" w:eastAsia="Times New Roman" w:hAnsi="Courier"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gov/ig/" TargetMode="External"/><Relationship Id="rId18" Type="http://schemas.openxmlformats.org/officeDocument/2006/relationships/hyperlink" Target="https://www.in.gov/iot/2394.htm" TargetMode="Externa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styles" Target="styles.xml"/><Relationship Id="rId12" Type="http://schemas.openxmlformats.org/officeDocument/2006/relationships/hyperlink" Target="https://www.fbi.gov/file-repository/compact-council-identity-verification-program-guide-booklet.pdf/view" TargetMode="External"/><Relationship Id="rId17" Type="http://schemas.openxmlformats.org/officeDocument/2006/relationships/hyperlink" Target="http://www.in.gov/idoa/mwbe/payaudit.htm"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hyperlink" Target="mailto:MWBECompliance@idoa.IN.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fbi.gov/services/cjis/compact-council/privacy-act-statement" TargetMode="Externa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microsoft.com/office/2011/relationships/people" Target="people.xml"/><Relationship Id="rId10" Type="http://schemas.openxmlformats.org/officeDocument/2006/relationships/hyperlink" Target="https://www.fbi.gov/services/cjis/compact-council/guiding-principles-noncriminal-justice-applicants-privacy-rights" TargetMode="Externa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dianaVeteransPreference@idoa.IN.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4F2C9A069635EF4CADEA7DD453F6E93B" ma:contentTypeVersion="13" ma:contentTypeDescription="Create a new document." ma:contentTypeScope="" ma:versionID="915400cc2dedb28acdd3c910cf9fc592">
  <xsd:schema xmlns:xsd="http://www.w3.org/2001/XMLSchema" xmlns:xs="http://www.w3.org/2001/XMLSchema" xmlns:p="http://schemas.microsoft.com/office/2006/metadata/properties" xmlns:ns1="http://schemas.microsoft.com/sharepoint/v3" xmlns:ns3="d2ad1a2d-967b-455e-9dc5-e843f7c908f2" xmlns:ns4="a38f8b1f-04f1-4ddc-b785-15d535875eea" targetNamespace="http://schemas.microsoft.com/office/2006/metadata/properties" ma:root="true" ma:fieldsID="477ea5569ed589a6e39761ef94e48280" ns1:_="" ns3:_="" ns4:_="">
    <xsd:import namespace="http://schemas.microsoft.com/sharepoint/v3"/>
    <xsd:import namespace="d2ad1a2d-967b-455e-9dc5-e843f7c908f2"/>
    <xsd:import namespace="a38f8b1f-04f1-4ddc-b785-15d535875ee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1:_ip_UnifiedCompliancePolicyProperties" minOccurs="0"/>
                <xsd:element ref="ns1:_ip_UnifiedCompliancePolicyUIActio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ad1a2d-967b-455e-9dc5-e843f7c908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f8b1f-04f1-4ddc-b785-15d535875e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13A3AD-3736-4DDB-A57D-242AB83A5B0D}">
  <ds:schemaRefs>
    <ds:schemaRef ds:uri="http://schemas.openxmlformats.org/officeDocument/2006/bibliography"/>
  </ds:schemaRefs>
</ds:datastoreItem>
</file>

<file path=customXml/itemProps2.xml><?xml version="1.0" encoding="utf-8"?>
<ds:datastoreItem xmlns:ds="http://schemas.openxmlformats.org/officeDocument/2006/customXml" ds:itemID="{EFB31F97-6AD7-4A91-B1F0-C3DE5619C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1369A3-5831-42FC-9EA4-D40284227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ad1a2d-967b-455e-9dc5-e843f7c908f2"/>
    <ds:schemaRef ds:uri="a38f8b1f-04f1-4ddc-b785-15d535875e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09ED77-B4C2-40A2-A184-E63B068FD911}">
  <ds:schemaRefs>
    <ds:schemaRef ds:uri="http://schemas.microsoft.com/sharepoint/v3/contenttype/forms"/>
  </ds:schemaRefs>
</ds:datastoreItem>
</file>

<file path=customXml/itemProps5.xml><?xml version="1.0" encoding="utf-8"?>
<ds:datastoreItem xmlns:ds="http://schemas.openxmlformats.org/officeDocument/2006/customXml" ds:itemID="{6B03362F-5B58-48C4-85E0-6421087DEDF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55</Pages>
  <Words>16221</Words>
  <Characters>92463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Pardue, Jacob</dc:creator>
  <cp:keywords/>
  <dc:description/>
  <cp:lastModifiedBy>Eliezer Strassfeld</cp:lastModifiedBy>
  <cp:revision>5</cp:revision>
  <dcterms:created xsi:type="dcterms:W3CDTF">2021-02-25T17:20:00Z</dcterms:created>
  <dcterms:modified xsi:type="dcterms:W3CDTF">2021-02-25T23:47:00Z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0x0101004F2C9A069635EF4CADEA7DD453F6E93B</vt:lpwstr>
  </property>
</Properties>
</file>